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E72" w:rsidRDefault="00B04E72" w:rsidP="00652562">
      <w:pPr>
        <w:widowControl w:val="0"/>
        <w:autoSpaceDE w:val="0"/>
        <w:autoSpaceDN w:val="0"/>
        <w:adjustRightInd w:val="0"/>
        <w:outlineLvl w:val="0"/>
        <w:rPr>
          <w:b/>
          <w:lang w:val="en-US"/>
        </w:rPr>
      </w:pPr>
    </w:p>
    <w:p w:rsidR="001A1D8E" w:rsidRPr="001A1D8E" w:rsidRDefault="001A1D8E" w:rsidP="00652562">
      <w:pPr>
        <w:widowControl w:val="0"/>
        <w:autoSpaceDE w:val="0"/>
        <w:autoSpaceDN w:val="0"/>
        <w:adjustRightInd w:val="0"/>
        <w:outlineLvl w:val="0"/>
        <w:rPr>
          <w:b/>
          <w:lang w:val="en-US"/>
        </w:rPr>
      </w:pPr>
    </w:p>
    <w:p w:rsidR="008C3EC0" w:rsidRPr="00EF3F08" w:rsidRDefault="003D2EC8" w:rsidP="006F4224">
      <w:pPr>
        <w:widowControl w:val="0"/>
        <w:autoSpaceDE w:val="0"/>
        <w:autoSpaceDN w:val="0"/>
        <w:adjustRightInd w:val="0"/>
        <w:jc w:val="center"/>
        <w:outlineLvl w:val="0"/>
        <w:rPr>
          <w:b/>
        </w:rPr>
      </w:pPr>
      <w:r w:rsidRPr="00EF3F08">
        <w:rPr>
          <w:b/>
        </w:rPr>
        <w:t>ДОГОВОР № ___________</w:t>
      </w:r>
    </w:p>
    <w:p w:rsidR="00A12F40" w:rsidRPr="00EF3F08" w:rsidRDefault="00701FD5" w:rsidP="00A12F40">
      <w:pPr>
        <w:widowControl w:val="0"/>
        <w:autoSpaceDE w:val="0"/>
        <w:autoSpaceDN w:val="0"/>
        <w:adjustRightInd w:val="0"/>
        <w:spacing w:line="201" w:lineRule="atLeast"/>
        <w:jc w:val="center"/>
        <w:rPr>
          <w:b/>
          <w:bCs/>
          <w:color w:val="000000"/>
        </w:rPr>
      </w:pPr>
      <w:r w:rsidRPr="00EF3F08">
        <w:rPr>
          <w:b/>
          <w:bCs/>
          <w:color w:val="000000"/>
        </w:rPr>
        <w:t>ОБ ОКАЗАНИИ УСЛУГ СВЯЗИ ПО ПЕРЕДАЧЕ ДАННЫХ</w:t>
      </w:r>
    </w:p>
    <w:p w:rsidR="00EF3F08" w:rsidRPr="00EF3F08" w:rsidRDefault="00EF3F08" w:rsidP="00A12F40">
      <w:pPr>
        <w:widowControl w:val="0"/>
        <w:autoSpaceDE w:val="0"/>
        <w:autoSpaceDN w:val="0"/>
        <w:adjustRightInd w:val="0"/>
        <w:spacing w:line="201" w:lineRule="atLeast"/>
        <w:jc w:val="center"/>
        <w:rPr>
          <w:b/>
          <w:bCs/>
          <w:color w:val="000000"/>
        </w:rPr>
      </w:pPr>
    </w:p>
    <w:p w:rsidR="003D2EC8" w:rsidRPr="00EF3F08" w:rsidRDefault="006F4224">
      <w:pPr>
        <w:widowControl w:val="0"/>
        <w:autoSpaceDE w:val="0"/>
        <w:autoSpaceDN w:val="0"/>
        <w:adjustRightInd w:val="0"/>
        <w:jc w:val="center"/>
        <w:rPr>
          <w:b/>
        </w:rPr>
      </w:pPr>
      <w:r w:rsidRPr="00EF3F08">
        <w:rPr>
          <w:b/>
        </w:rPr>
        <w:t>(ОАО «МРСК Центра» является «Абонентом»)</w:t>
      </w:r>
    </w:p>
    <w:p w:rsidR="006864A5" w:rsidRDefault="006864A5">
      <w:pPr>
        <w:widowControl w:val="0"/>
        <w:autoSpaceDE w:val="0"/>
        <w:autoSpaceDN w:val="0"/>
        <w:adjustRightInd w:val="0"/>
        <w:jc w:val="center"/>
      </w:pPr>
    </w:p>
    <w:p w:rsidR="00EF3F08" w:rsidRPr="003C5697" w:rsidRDefault="00EF3F08">
      <w:pPr>
        <w:widowControl w:val="0"/>
        <w:autoSpaceDE w:val="0"/>
        <w:autoSpaceDN w:val="0"/>
        <w:adjustRightInd w:val="0"/>
        <w:jc w:val="center"/>
      </w:pPr>
    </w:p>
    <w:p w:rsidR="001A1D8E" w:rsidRPr="003C5697" w:rsidRDefault="001A1D8E">
      <w:pPr>
        <w:widowControl w:val="0"/>
        <w:autoSpaceDE w:val="0"/>
        <w:autoSpaceDN w:val="0"/>
        <w:adjustRightInd w:val="0"/>
        <w:jc w:val="center"/>
      </w:pPr>
    </w:p>
    <w:tbl>
      <w:tblPr>
        <w:tblW w:w="0" w:type="auto"/>
        <w:tblLayout w:type="fixed"/>
        <w:tblLook w:val="0000" w:firstRow="0" w:lastRow="0" w:firstColumn="0" w:lastColumn="0" w:noHBand="0" w:noVBand="0"/>
      </w:tblPr>
      <w:tblGrid>
        <w:gridCol w:w="4961"/>
        <w:gridCol w:w="4928"/>
      </w:tblGrid>
      <w:tr w:rsidR="006864A5" w:rsidRPr="00D90108" w:rsidTr="002A62EC">
        <w:tc>
          <w:tcPr>
            <w:tcW w:w="4961" w:type="dxa"/>
          </w:tcPr>
          <w:p w:rsidR="006864A5" w:rsidRPr="00D90108" w:rsidRDefault="006864A5" w:rsidP="001A0D0D">
            <w:proofErr w:type="gramStart"/>
            <w:r w:rsidRPr="00D90108">
              <w:t>г</w:t>
            </w:r>
            <w:proofErr w:type="gramEnd"/>
            <w:r w:rsidRPr="00D90108">
              <w:t>. _________________</w:t>
            </w:r>
          </w:p>
        </w:tc>
        <w:tc>
          <w:tcPr>
            <w:tcW w:w="4928" w:type="dxa"/>
          </w:tcPr>
          <w:p w:rsidR="006864A5" w:rsidRPr="00D90108" w:rsidRDefault="006864A5" w:rsidP="001A0D0D">
            <w:pPr>
              <w:jc w:val="right"/>
            </w:pPr>
            <w:r w:rsidRPr="00D90108">
              <w:t xml:space="preserve">«____»____________20___ г. </w:t>
            </w:r>
          </w:p>
        </w:tc>
      </w:tr>
      <w:tr w:rsidR="00B04E72" w:rsidRPr="00D90108" w:rsidTr="002A62EC">
        <w:tc>
          <w:tcPr>
            <w:tcW w:w="4961" w:type="dxa"/>
          </w:tcPr>
          <w:p w:rsidR="00B04E72" w:rsidRDefault="00B04E72" w:rsidP="001A0D0D"/>
          <w:p w:rsidR="00B04E72" w:rsidRPr="00D90108" w:rsidRDefault="00B04E72" w:rsidP="001A0D0D"/>
        </w:tc>
        <w:tc>
          <w:tcPr>
            <w:tcW w:w="4928" w:type="dxa"/>
          </w:tcPr>
          <w:p w:rsidR="00B04E72" w:rsidRPr="00D90108" w:rsidRDefault="00B04E72" w:rsidP="001A0D0D">
            <w:pPr>
              <w:jc w:val="right"/>
            </w:pPr>
          </w:p>
        </w:tc>
      </w:tr>
    </w:tbl>
    <w:p w:rsidR="006864A5" w:rsidRPr="00D90108" w:rsidRDefault="006864A5" w:rsidP="006864A5">
      <w:pPr>
        <w:rPr>
          <w:b/>
        </w:rPr>
      </w:pPr>
    </w:p>
    <w:p w:rsidR="00B04E72" w:rsidRDefault="00815CA3" w:rsidP="006864A5">
      <w:pPr>
        <w:pStyle w:val="afa"/>
        <w:ind w:firstLine="720"/>
        <w:rPr>
          <w:rFonts w:ascii="Times New Roman" w:hAnsi="Times New Roman" w:cs="Times New Roman"/>
          <w:b/>
          <w:sz w:val="24"/>
          <w:szCs w:val="24"/>
        </w:rPr>
      </w:pPr>
      <w:r w:rsidRPr="00D90108">
        <w:rPr>
          <w:rFonts w:ascii="Times New Roman" w:hAnsi="Times New Roman" w:cs="Times New Roman"/>
          <w:b/>
          <w:sz w:val="24"/>
          <w:szCs w:val="24"/>
        </w:rPr>
        <w:t>Открытое акционерное общество «Межрегиональная распределительная сетевая компания Центра»</w:t>
      </w:r>
      <w:r w:rsidR="0035242C" w:rsidRPr="00D90108">
        <w:rPr>
          <w:rStyle w:val="af9"/>
          <w:rFonts w:ascii="Times New Roman" w:hAnsi="Times New Roman" w:cs="Times New Roman"/>
          <w:b/>
          <w:sz w:val="24"/>
          <w:szCs w:val="24"/>
        </w:rPr>
        <w:footnoteReference w:id="1"/>
      </w:r>
      <w:r w:rsidRPr="00D90108">
        <w:rPr>
          <w:rFonts w:ascii="Times New Roman" w:hAnsi="Times New Roman" w:cs="Times New Roman"/>
          <w:sz w:val="24"/>
          <w:szCs w:val="24"/>
        </w:rPr>
        <w:t>,</w:t>
      </w:r>
      <w:r w:rsidR="006864A5" w:rsidRPr="00D90108">
        <w:rPr>
          <w:rFonts w:ascii="Times New Roman" w:hAnsi="Times New Roman" w:cs="Times New Roman"/>
          <w:b/>
          <w:bCs/>
          <w:sz w:val="24"/>
          <w:szCs w:val="24"/>
        </w:rPr>
        <w:t xml:space="preserve"> </w:t>
      </w:r>
      <w:r w:rsidR="006864A5" w:rsidRPr="00D90108">
        <w:rPr>
          <w:rFonts w:ascii="Times New Roman" w:hAnsi="Times New Roman" w:cs="Times New Roman"/>
          <w:bCs/>
          <w:sz w:val="24"/>
          <w:szCs w:val="24"/>
        </w:rPr>
        <w:t>именуемое в дальнейшем</w:t>
      </w:r>
      <w:r w:rsidR="006864A5" w:rsidRPr="00D90108">
        <w:rPr>
          <w:rFonts w:ascii="Times New Roman" w:hAnsi="Times New Roman" w:cs="Times New Roman"/>
          <w:sz w:val="24"/>
          <w:szCs w:val="24"/>
        </w:rPr>
        <w:t xml:space="preserve"> «</w:t>
      </w:r>
      <w:r w:rsidR="00364DD4">
        <w:rPr>
          <w:rFonts w:ascii="Times New Roman" w:hAnsi="Times New Roman" w:cs="Times New Roman"/>
          <w:sz w:val="24"/>
          <w:szCs w:val="24"/>
        </w:rPr>
        <w:t>Абонент</w:t>
      </w:r>
      <w:r w:rsidR="006864A5" w:rsidRPr="00D90108">
        <w:rPr>
          <w:rFonts w:ascii="Times New Roman" w:hAnsi="Times New Roman" w:cs="Times New Roman"/>
          <w:sz w:val="24"/>
          <w:szCs w:val="24"/>
        </w:rPr>
        <w:t>», в лице _____________</w:t>
      </w:r>
      <w:r w:rsidR="002F0CB5">
        <w:rPr>
          <w:rFonts w:ascii="Times New Roman" w:hAnsi="Times New Roman" w:cs="Times New Roman"/>
          <w:sz w:val="24"/>
          <w:szCs w:val="24"/>
        </w:rPr>
        <w:t>_____________</w:t>
      </w:r>
      <w:r w:rsidR="006864A5" w:rsidRPr="00D90108">
        <w:rPr>
          <w:rFonts w:ascii="Times New Roman" w:hAnsi="Times New Roman" w:cs="Times New Roman"/>
          <w:sz w:val="24"/>
          <w:szCs w:val="24"/>
        </w:rPr>
        <w:t>, действующего на основании _____</w:t>
      </w:r>
      <w:r w:rsidR="002F0CB5">
        <w:rPr>
          <w:rFonts w:ascii="Times New Roman" w:hAnsi="Times New Roman" w:cs="Times New Roman"/>
          <w:sz w:val="24"/>
          <w:szCs w:val="24"/>
        </w:rPr>
        <w:t>_________</w:t>
      </w:r>
      <w:r w:rsidR="006864A5" w:rsidRPr="00D90108">
        <w:rPr>
          <w:rFonts w:ascii="Times New Roman" w:hAnsi="Times New Roman" w:cs="Times New Roman"/>
          <w:sz w:val="24"/>
          <w:szCs w:val="24"/>
        </w:rPr>
        <w:t>, с одной стороны,  и</w:t>
      </w:r>
      <w:r w:rsidR="00677064" w:rsidRPr="00D90108">
        <w:rPr>
          <w:rFonts w:ascii="Times New Roman" w:hAnsi="Times New Roman" w:cs="Times New Roman"/>
          <w:b/>
          <w:sz w:val="24"/>
          <w:szCs w:val="24"/>
        </w:rPr>
        <w:t xml:space="preserve"> </w:t>
      </w:r>
      <w:r w:rsidR="00B04E72">
        <w:rPr>
          <w:rFonts w:ascii="Times New Roman" w:hAnsi="Times New Roman" w:cs="Times New Roman"/>
          <w:b/>
          <w:sz w:val="24"/>
          <w:szCs w:val="24"/>
        </w:rPr>
        <w:t xml:space="preserve">              </w:t>
      </w:r>
    </w:p>
    <w:p w:rsidR="006864A5" w:rsidRDefault="00815CA3" w:rsidP="002F0CB5">
      <w:pPr>
        <w:pStyle w:val="afa"/>
        <w:ind w:firstLine="720"/>
        <w:rPr>
          <w:rFonts w:ascii="Times New Roman" w:hAnsi="Times New Roman" w:cs="Times New Roman"/>
          <w:sz w:val="24"/>
          <w:szCs w:val="24"/>
        </w:rPr>
      </w:pPr>
      <w:proofErr w:type="gramStart"/>
      <w:r w:rsidRPr="00D90108">
        <w:rPr>
          <w:rFonts w:ascii="Times New Roman" w:hAnsi="Times New Roman" w:cs="Times New Roman"/>
          <w:b/>
          <w:sz w:val="24"/>
          <w:szCs w:val="24"/>
        </w:rPr>
        <w:t>_____________________________________</w:t>
      </w:r>
      <w:r w:rsidR="002F0CB5">
        <w:rPr>
          <w:rFonts w:ascii="Times New Roman" w:hAnsi="Times New Roman" w:cs="Times New Roman"/>
          <w:b/>
          <w:sz w:val="24"/>
          <w:szCs w:val="24"/>
        </w:rPr>
        <w:t xml:space="preserve">, </w:t>
      </w:r>
      <w:r w:rsidR="006864A5" w:rsidRPr="00D90108">
        <w:rPr>
          <w:rFonts w:ascii="Times New Roman" w:hAnsi="Times New Roman" w:cs="Times New Roman"/>
          <w:sz w:val="24"/>
          <w:szCs w:val="24"/>
        </w:rPr>
        <w:t>именуемое в дальнейшем «</w:t>
      </w:r>
      <w:r w:rsidR="00364DD4">
        <w:rPr>
          <w:rFonts w:ascii="Times New Roman" w:hAnsi="Times New Roman" w:cs="Times New Roman"/>
          <w:sz w:val="24"/>
          <w:szCs w:val="24"/>
        </w:rPr>
        <w:t>Оператор</w:t>
      </w:r>
      <w:r w:rsidR="006864A5" w:rsidRPr="00D90108">
        <w:rPr>
          <w:rFonts w:ascii="Times New Roman" w:hAnsi="Times New Roman" w:cs="Times New Roman"/>
          <w:sz w:val="24"/>
          <w:szCs w:val="24"/>
        </w:rPr>
        <w:t>»</w:t>
      </w:r>
      <w:r w:rsidR="00C8126B" w:rsidRPr="00D90108">
        <w:rPr>
          <w:rFonts w:ascii="Times New Roman" w:hAnsi="Times New Roman" w:cs="Times New Roman"/>
          <w:sz w:val="24"/>
          <w:szCs w:val="24"/>
        </w:rPr>
        <w:t>,</w:t>
      </w:r>
      <w:r w:rsidR="006864A5" w:rsidRPr="00D90108">
        <w:rPr>
          <w:rFonts w:ascii="Times New Roman" w:hAnsi="Times New Roman" w:cs="Times New Roman"/>
          <w:sz w:val="24"/>
          <w:szCs w:val="24"/>
        </w:rPr>
        <w:t xml:space="preserve"> </w:t>
      </w:r>
      <w:r w:rsidR="006864A5" w:rsidRPr="00D90108">
        <w:rPr>
          <w:rFonts w:ascii="Times New Roman" w:hAnsi="Times New Roman" w:cs="Times New Roman"/>
          <w:color w:val="000000"/>
          <w:sz w:val="24"/>
          <w:szCs w:val="24"/>
        </w:rPr>
        <w:t>в лице__________</w:t>
      </w:r>
      <w:r w:rsidR="002F0CB5">
        <w:rPr>
          <w:rFonts w:ascii="Times New Roman" w:hAnsi="Times New Roman" w:cs="Times New Roman"/>
          <w:color w:val="000000"/>
          <w:sz w:val="24"/>
          <w:szCs w:val="24"/>
        </w:rPr>
        <w:t>___________________</w:t>
      </w:r>
      <w:r w:rsidR="006864A5" w:rsidRPr="00D90108">
        <w:rPr>
          <w:rFonts w:ascii="Times New Roman" w:hAnsi="Times New Roman" w:cs="Times New Roman"/>
          <w:color w:val="000000"/>
          <w:sz w:val="24"/>
          <w:szCs w:val="24"/>
        </w:rPr>
        <w:t>, действующего на основании _________________</w:t>
      </w:r>
      <w:r w:rsidR="006864A5" w:rsidRPr="00D90108">
        <w:rPr>
          <w:rFonts w:ascii="Times New Roman" w:hAnsi="Times New Roman" w:cs="Times New Roman"/>
          <w:sz w:val="24"/>
          <w:szCs w:val="24"/>
        </w:rPr>
        <w:t>, с другой стороны,  в дальнейшем именуемы</w:t>
      </w:r>
      <w:r w:rsidR="002E68C6" w:rsidRPr="00D90108">
        <w:rPr>
          <w:rFonts w:ascii="Times New Roman" w:hAnsi="Times New Roman" w:cs="Times New Roman"/>
          <w:sz w:val="24"/>
          <w:szCs w:val="24"/>
        </w:rPr>
        <w:t>е Стороны, заключили настоящий Д</w:t>
      </w:r>
      <w:r w:rsidR="006864A5" w:rsidRPr="00D90108">
        <w:rPr>
          <w:rFonts w:ascii="Times New Roman" w:hAnsi="Times New Roman" w:cs="Times New Roman"/>
          <w:sz w:val="24"/>
          <w:szCs w:val="24"/>
        </w:rPr>
        <w:t xml:space="preserve">оговор </w:t>
      </w:r>
      <w:r w:rsidR="00196CED">
        <w:rPr>
          <w:rFonts w:ascii="Times New Roman" w:hAnsi="Times New Roman" w:cs="Times New Roman"/>
          <w:sz w:val="24"/>
          <w:szCs w:val="24"/>
        </w:rPr>
        <w:t xml:space="preserve">(далее – настоящий Договор) </w:t>
      </w:r>
      <w:r w:rsidR="006864A5" w:rsidRPr="00D90108">
        <w:rPr>
          <w:rFonts w:ascii="Times New Roman" w:hAnsi="Times New Roman" w:cs="Times New Roman"/>
          <w:sz w:val="24"/>
          <w:szCs w:val="24"/>
        </w:rPr>
        <w:t>о нижеследующем:</w:t>
      </w:r>
      <w:proofErr w:type="gramEnd"/>
    </w:p>
    <w:p w:rsidR="002F0CB5" w:rsidRPr="002F0CB5" w:rsidRDefault="002F0CB5" w:rsidP="002F0CB5"/>
    <w:p w:rsidR="00C65C86" w:rsidRDefault="00B04E72" w:rsidP="00E947D3">
      <w:pPr>
        <w:pStyle w:val="aff1"/>
        <w:numPr>
          <w:ilvl w:val="0"/>
          <w:numId w:val="12"/>
        </w:numPr>
        <w:jc w:val="center"/>
        <w:rPr>
          <w:b/>
        </w:rPr>
      </w:pPr>
      <w:r w:rsidRPr="002F0CB5">
        <w:rPr>
          <w:b/>
        </w:rPr>
        <w:t>ТЕРМИНЫ И ОПРЕДЕЛЕНИЯ</w:t>
      </w:r>
    </w:p>
    <w:p w:rsidR="002F0CB5" w:rsidRPr="002F0CB5" w:rsidRDefault="002F0CB5" w:rsidP="002F0CB5">
      <w:pPr>
        <w:pStyle w:val="aff1"/>
        <w:ind w:left="720"/>
        <w:rPr>
          <w:b/>
        </w:rPr>
      </w:pPr>
    </w:p>
    <w:p w:rsidR="00C65C86" w:rsidRPr="00D90108" w:rsidRDefault="002F0CB5" w:rsidP="002F0CB5">
      <w:pPr>
        <w:pStyle w:val="aff1"/>
        <w:jc w:val="both"/>
      </w:pPr>
      <w:r>
        <w:t xml:space="preserve">     </w:t>
      </w:r>
      <w:r w:rsidR="00C65C86" w:rsidRPr="00D90108">
        <w:t>«</w:t>
      </w:r>
      <w:r w:rsidR="00C65C86" w:rsidRPr="00D90108">
        <w:rPr>
          <w:b/>
        </w:rPr>
        <w:t>Услуга</w:t>
      </w:r>
      <w:r w:rsidR="00C65C86" w:rsidRPr="00D90108">
        <w:t xml:space="preserve">» – услуга связи по передаче данных, </w:t>
      </w:r>
      <w:proofErr w:type="spellStart"/>
      <w:r w:rsidR="00C65C86" w:rsidRPr="00D90108">
        <w:t>телематическая</w:t>
      </w:r>
      <w:proofErr w:type="spellEnd"/>
      <w:r w:rsidR="00C65C86" w:rsidRPr="00D90108">
        <w:t xml:space="preserve">  услуга связи, услуга по предоставлению в пользование каналов связи, оказываемая ОПЕРАТОРОМ.</w:t>
      </w:r>
    </w:p>
    <w:p w:rsidR="00C65C86" w:rsidRPr="00D90108" w:rsidRDefault="002F0CB5" w:rsidP="002F0CB5">
      <w:pPr>
        <w:pStyle w:val="aff1"/>
        <w:jc w:val="both"/>
      </w:pPr>
      <w:r>
        <w:t xml:space="preserve">     </w:t>
      </w:r>
      <w:r w:rsidR="00C65C86" w:rsidRPr="00D90108">
        <w:t>«</w:t>
      </w:r>
      <w:r w:rsidR="00C65C86" w:rsidRPr="00D90108">
        <w:rPr>
          <w:b/>
        </w:rPr>
        <w:t>Дополнительные услуги</w:t>
      </w:r>
      <w:r w:rsidR="00C65C86" w:rsidRPr="00D90108">
        <w:t>» – услуги связи, предоставляемые ОПЕРАТОРОМ, не требующие отдельных лицензий, технологически неразрывно связанные с вышеуказанными Услугами и направленные на повышение их потребительской ценности.</w:t>
      </w:r>
    </w:p>
    <w:p w:rsidR="00C65C86" w:rsidRPr="00D90108" w:rsidRDefault="002F0CB5" w:rsidP="002F0CB5">
      <w:pPr>
        <w:pStyle w:val="aff1"/>
        <w:jc w:val="both"/>
      </w:pPr>
      <w:r>
        <w:t xml:space="preserve">     </w:t>
      </w:r>
      <w:r w:rsidR="00C65C86" w:rsidRPr="00D90108">
        <w:t>«</w:t>
      </w:r>
      <w:r w:rsidR="00C65C86" w:rsidRPr="00D90108">
        <w:rPr>
          <w:b/>
        </w:rPr>
        <w:t>Сеть передачи данных</w:t>
      </w:r>
      <w:r w:rsidR="00C65C86" w:rsidRPr="00D90108">
        <w:t xml:space="preserve">» – сеть передачи данных ОПЕРАТОРА, обеспечивающая построение частных виртуальных сетей </w:t>
      </w:r>
      <w:r w:rsidR="00C65C86" w:rsidRPr="00D90108">
        <w:rPr>
          <w:lang w:val="en-US"/>
        </w:rPr>
        <w:t>VPN</w:t>
      </w:r>
      <w:r w:rsidR="00C65C86" w:rsidRPr="00D90108">
        <w:t xml:space="preserve"> на основе технологии многопротокольной коммутации по меткам (MPLS) и состоящая </w:t>
      </w:r>
      <w:proofErr w:type="gramStart"/>
      <w:r w:rsidR="00C65C86" w:rsidRPr="00D90108">
        <w:t>из</w:t>
      </w:r>
      <w:proofErr w:type="gramEnd"/>
      <w:r w:rsidR="00C65C86" w:rsidRPr="00D90108">
        <w:t xml:space="preserve"> опорных маршрутизаторов.</w:t>
      </w:r>
    </w:p>
    <w:p w:rsidR="00C65C86" w:rsidRPr="00D90108" w:rsidRDefault="002F0CB5" w:rsidP="002F0CB5">
      <w:pPr>
        <w:pStyle w:val="aff1"/>
        <w:jc w:val="both"/>
      </w:pPr>
      <w:r>
        <w:t xml:space="preserve">     </w:t>
      </w:r>
      <w:r w:rsidR="00C65C86" w:rsidRPr="00D90108">
        <w:t>«</w:t>
      </w:r>
      <w:r w:rsidR="00C65C86" w:rsidRPr="00D90108">
        <w:rPr>
          <w:b/>
        </w:rPr>
        <w:t>СПД</w:t>
      </w:r>
      <w:r w:rsidR="00C65C86" w:rsidRPr="00D90108">
        <w:t>» – локальная Сеть передачи данных ОПЕРАТОРА.</w:t>
      </w:r>
    </w:p>
    <w:p w:rsidR="00C65C86" w:rsidRPr="00D90108" w:rsidRDefault="002F0CB5" w:rsidP="002F0CB5">
      <w:pPr>
        <w:pStyle w:val="aff1"/>
        <w:jc w:val="both"/>
      </w:pPr>
      <w:r>
        <w:t xml:space="preserve">     </w:t>
      </w:r>
      <w:r w:rsidR="00C65C86" w:rsidRPr="00D90108">
        <w:t>«</w:t>
      </w:r>
      <w:r w:rsidR="00C65C86" w:rsidRPr="00D90108">
        <w:rPr>
          <w:b/>
        </w:rPr>
        <w:t>МСПД</w:t>
      </w:r>
      <w:r w:rsidR="00C65C86" w:rsidRPr="00D90108">
        <w:t>» – магистральная Сеть передачи данных ОПЕРАТОРА.</w:t>
      </w:r>
    </w:p>
    <w:p w:rsidR="00C65C86" w:rsidRPr="00D90108" w:rsidRDefault="002F0CB5" w:rsidP="002F0CB5">
      <w:pPr>
        <w:pStyle w:val="aff1"/>
        <w:jc w:val="both"/>
      </w:pPr>
      <w:r>
        <w:t xml:space="preserve">     </w:t>
      </w:r>
      <w:r w:rsidR="00C65C86" w:rsidRPr="00D90108">
        <w:t>«</w:t>
      </w:r>
      <w:r w:rsidR="00C65C86" w:rsidRPr="00D90108">
        <w:rPr>
          <w:b/>
        </w:rPr>
        <w:t>Заказ</w:t>
      </w:r>
      <w:r w:rsidR="00C65C86" w:rsidRPr="00D90108">
        <w:t>» – документ, определяющий тип и состав Услуги, является неотъемлемой частью настоящего ДОГОВОРА.</w:t>
      </w:r>
    </w:p>
    <w:p w:rsidR="00C65C86" w:rsidRPr="00D90108" w:rsidRDefault="002F0CB5" w:rsidP="002F0CB5">
      <w:pPr>
        <w:pStyle w:val="aff1"/>
        <w:jc w:val="both"/>
      </w:pPr>
      <w:r>
        <w:t xml:space="preserve">     </w:t>
      </w:r>
      <w:r w:rsidR="00C65C86" w:rsidRPr="00D90108">
        <w:t>«</w:t>
      </w:r>
      <w:r w:rsidR="00C65C86" w:rsidRPr="00D90108">
        <w:rPr>
          <w:b/>
        </w:rPr>
        <w:t>Регламент</w:t>
      </w:r>
      <w:r w:rsidR="00C65C86" w:rsidRPr="00D90108">
        <w:t>» – документ, определяющий порядок взаимодействия СТОРОН при подключении к МСПД и оказании Услуги, является неотъемлемой частью настоящего ДОГОВОРА.</w:t>
      </w:r>
    </w:p>
    <w:p w:rsidR="00B04E72" w:rsidRPr="00B04E72" w:rsidRDefault="002F0CB5" w:rsidP="002F0CB5">
      <w:pPr>
        <w:pStyle w:val="aff1"/>
        <w:jc w:val="both"/>
      </w:pPr>
      <w:r>
        <w:t xml:space="preserve">     </w:t>
      </w:r>
      <w:r w:rsidR="00C65C86" w:rsidRPr="00D90108">
        <w:t>«</w:t>
      </w:r>
      <w:r w:rsidR="00C65C86" w:rsidRPr="00D90108">
        <w:rPr>
          <w:b/>
        </w:rPr>
        <w:t>Тарифный план</w:t>
      </w:r>
      <w:r w:rsidR="00C65C86" w:rsidRPr="00D90108">
        <w:t>» – совокупность ценовых условий, на которых ОПЕРАТОР предлагает пользоваться Услугой.</w:t>
      </w:r>
    </w:p>
    <w:p w:rsidR="00C65C86" w:rsidRPr="00D90108" w:rsidRDefault="002F0CB5" w:rsidP="002F0CB5">
      <w:pPr>
        <w:pStyle w:val="aff1"/>
        <w:jc w:val="both"/>
      </w:pPr>
      <w:r>
        <w:t xml:space="preserve">     </w:t>
      </w:r>
      <w:r w:rsidR="00C65C86" w:rsidRPr="00D90108">
        <w:t>«</w:t>
      </w:r>
      <w:r w:rsidR="00C65C86" w:rsidRPr="00D90108">
        <w:rPr>
          <w:b/>
        </w:rPr>
        <w:t>Трафик</w:t>
      </w:r>
      <w:r w:rsidR="00C65C86" w:rsidRPr="00D90108">
        <w:t>» – совокупность данных, переданных по сети МСПД ОПЕРАТОРА.</w:t>
      </w:r>
    </w:p>
    <w:p w:rsidR="00C65C86" w:rsidRPr="003C5697" w:rsidRDefault="002F0CB5" w:rsidP="002F0CB5">
      <w:pPr>
        <w:pStyle w:val="aff1"/>
        <w:jc w:val="both"/>
      </w:pPr>
      <w:r>
        <w:t xml:space="preserve">     </w:t>
      </w:r>
      <w:r w:rsidR="00C65C86" w:rsidRPr="00D90108">
        <w:t>«</w:t>
      </w:r>
      <w:r w:rsidR="00C65C86" w:rsidRPr="00D90108">
        <w:rPr>
          <w:b/>
        </w:rPr>
        <w:t>Локальный порт доступа</w:t>
      </w:r>
      <w:r w:rsidR="00C65C86" w:rsidRPr="00D90108">
        <w:t>» – точка присутствия АБОНЕНТА, выполняющая функции обмена трафиком с портами, расположенными в пределах одного региона Российской Федерации, к которому принадлежит АБОНЕНТ.</w:t>
      </w:r>
    </w:p>
    <w:p w:rsidR="001A1D8E" w:rsidRPr="003C5697" w:rsidRDefault="001A1D8E" w:rsidP="002F0CB5">
      <w:pPr>
        <w:pStyle w:val="aff1"/>
        <w:jc w:val="both"/>
      </w:pPr>
    </w:p>
    <w:p w:rsidR="001A1D8E" w:rsidRPr="003C5697" w:rsidRDefault="001A1D8E" w:rsidP="002F0CB5">
      <w:pPr>
        <w:pStyle w:val="aff1"/>
        <w:jc w:val="both"/>
      </w:pPr>
    </w:p>
    <w:p w:rsidR="00C65C86" w:rsidRPr="00D90108" w:rsidRDefault="002F0CB5" w:rsidP="002F0CB5">
      <w:pPr>
        <w:pStyle w:val="aff1"/>
        <w:jc w:val="both"/>
      </w:pPr>
      <w:r>
        <w:lastRenderedPageBreak/>
        <w:t xml:space="preserve">     </w:t>
      </w:r>
      <w:r w:rsidR="00C65C86" w:rsidRPr="00D90108">
        <w:t>«</w:t>
      </w:r>
      <w:r w:rsidR="00C65C86" w:rsidRPr="00D90108">
        <w:rPr>
          <w:b/>
        </w:rPr>
        <w:t>Междугородный порт доступа</w:t>
      </w:r>
      <w:r w:rsidR="00C65C86" w:rsidRPr="00D90108">
        <w:t xml:space="preserve"> </w:t>
      </w:r>
      <w:r w:rsidR="00C65C86" w:rsidRPr="00D90108">
        <w:rPr>
          <w:b/>
        </w:rPr>
        <w:t>МСПД</w:t>
      </w:r>
      <w:r w:rsidR="00C65C86" w:rsidRPr="00D90108">
        <w:t>» – узел доступа АБОНЕНТА к сети МСПД, выполняющий функции обмена трафиком с портами, расположенными в других регионах Российской Федерации, а также с Локальными портами, расположенными в том же регионе Российской Федерации, к которому принадлежит АБОНЕНТ.</w:t>
      </w:r>
    </w:p>
    <w:p w:rsidR="00C65C86" w:rsidRPr="00D90108" w:rsidRDefault="002F0CB5" w:rsidP="002F0CB5">
      <w:pPr>
        <w:pStyle w:val="aff1"/>
        <w:jc w:val="both"/>
      </w:pPr>
      <w:r>
        <w:t xml:space="preserve">     </w:t>
      </w:r>
      <w:r w:rsidR="00C65C86" w:rsidRPr="00D90108">
        <w:t>«</w:t>
      </w:r>
      <w:r w:rsidR="00C65C86" w:rsidRPr="00D90108">
        <w:rPr>
          <w:b/>
          <w:lang w:val="en-US"/>
        </w:rPr>
        <w:t>SLA</w:t>
      </w:r>
      <w:r w:rsidR="00C65C86" w:rsidRPr="00D90108">
        <w:t>» – соглашение об уровне обслуживания Услуги, которое определяет основные технические и организационные характеристики обслуживания.</w:t>
      </w:r>
    </w:p>
    <w:p w:rsidR="00C65C86" w:rsidRPr="00D90108" w:rsidRDefault="002F0CB5" w:rsidP="002F0CB5">
      <w:pPr>
        <w:pStyle w:val="aff1"/>
        <w:jc w:val="both"/>
      </w:pPr>
      <w:r>
        <w:t xml:space="preserve">    </w:t>
      </w:r>
      <w:r w:rsidR="00C65C86" w:rsidRPr="00D90108">
        <w:t xml:space="preserve"> «</w:t>
      </w:r>
      <w:r w:rsidR="00C65C86" w:rsidRPr="00D90108">
        <w:rPr>
          <w:b/>
        </w:rPr>
        <w:t>Сетевое оборудование АБОНЕНТА</w:t>
      </w:r>
      <w:r w:rsidR="00C65C86" w:rsidRPr="00D90108">
        <w:t xml:space="preserve">» – оконечное оборудование АБОНЕНТА, поддерживающие стеки протоколов </w:t>
      </w:r>
      <w:r w:rsidR="00C65C86" w:rsidRPr="00D90108">
        <w:rPr>
          <w:lang w:val="en-US"/>
        </w:rPr>
        <w:t>TCP</w:t>
      </w:r>
      <w:r w:rsidR="00C65C86" w:rsidRPr="00D90108">
        <w:t>/</w:t>
      </w:r>
      <w:r w:rsidR="00C65C86" w:rsidRPr="00D90108">
        <w:rPr>
          <w:lang w:val="en-US"/>
        </w:rPr>
        <w:t>IP</w:t>
      </w:r>
      <w:r w:rsidR="00C65C86" w:rsidRPr="00D90108">
        <w:t xml:space="preserve"> и </w:t>
      </w:r>
      <w:proofErr w:type="spellStart"/>
      <w:r w:rsidR="00C65C86" w:rsidRPr="00D90108">
        <w:rPr>
          <w:lang w:val="en-US"/>
        </w:rPr>
        <w:t>PPPoE</w:t>
      </w:r>
      <w:proofErr w:type="spellEnd"/>
      <w:r w:rsidR="00C65C86" w:rsidRPr="00D90108">
        <w:t xml:space="preserve">, либо персональные компьютеры с операционной системой, поддерживающей стеки протоколов </w:t>
      </w:r>
      <w:r w:rsidR="00C65C86" w:rsidRPr="00D90108">
        <w:rPr>
          <w:lang w:val="en-US"/>
        </w:rPr>
        <w:t>TCP</w:t>
      </w:r>
      <w:r w:rsidR="00C65C86" w:rsidRPr="00D90108">
        <w:t>/</w:t>
      </w:r>
      <w:r w:rsidR="00C65C86" w:rsidRPr="00D90108">
        <w:rPr>
          <w:lang w:val="en-US"/>
        </w:rPr>
        <w:t>IP</w:t>
      </w:r>
      <w:r w:rsidR="00C65C86" w:rsidRPr="00D90108">
        <w:t xml:space="preserve"> и </w:t>
      </w:r>
      <w:proofErr w:type="spellStart"/>
      <w:r w:rsidR="00C65C86" w:rsidRPr="00D90108">
        <w:rPr>
          <w:lang w:val="en-US"/>
        </w:rPr>
        <w:t>PPPoE</w:t>
      </w:r>
      <w:proofErr w:type="spellEnd"/>
      <w:r w:rsidR="00C65C86" w:rsidRPr="00D90108">
        <w:t>.</w:t>
      </w:r>
    </w:p>
    <w:p w:rsidR="00690210" w:rsidRDefault="002F0CB5" w:rsidP="002F0CB5">
      <w:pPr>
        <w:pStyle w:val="aff1"/>
        <w:jc w:val="both"/>
      </w:pPr>
      <w:r>
        <w:t xml:space="preserve">     </w:t>
      </w:r>
      <w:r w:rsidR="00C65C86" w:rsidRPr="00D90108">
        <w:t>«</w:t>
      </w:r>
      <w:r w:rsidR="00C65C86" w:rsidRPr="00D90108">
        <w:rPr>
          <w:b/>
        </w:rPr>
        <w:t>Сетевое оборудование ОПЕРАТОРА</w:t>
      </w:r>
      <w:r w:rsidR="00C65C86" w:rsidRPr="00D90108">
        <w:t>» – телекоммуникационное оборудование ОПЕРАТОРА, к которому подключается сетевое оборудование АБОНЕНТА для получения АБОНЕНТОМ Услуг по настоящему ДОГОВОРУ.</w:t>
      </w:r>
    </w:p>
    <w:p w:rsidR="00652562" w:rsidRDefault="002F0CB5" w:rsidP="002F0CB5">
      <w:pPr>
        <w:pStyle w:val="aff1"/>
        <w:jc w:val="both"/>
      </w:pPr>
      <w:r>
        <w:rPr>
          <w:b/>
        </w:rPr>
        <w:t xml:space="preserve">     </w:t>
      </w:r>
      <w:r w:rsidR="00690210">
        <w:rPr>
          <w:b/>
        </w:rPr>
        <w:t>«</w:t>
      </w:r>
      <w:r w:rsidR="00690210" w:rsidRPr="00690210">
        <w:rPr>
          <w:b/>
        </w:rPr>
        <w:t>Утилизация порта (фактическая)</w:t>
      </w:r>
      <w:r w:rsidR="00690210">
        <w:rPr>
          <w:b/>
        </w:rPr>
        <w:t>»</w:t>
      </w:r>
      <w:r>
        <w:t xml:space="preserve"> - о</w:t>
      </w:r>
      <w:r w:rsidR="00690210" w:rsidRPr="001C6B79">
        <w:t>тношение средней скорости входящего трафика на порту Клиента за интервал времени, принятый за единицу измерения, (5 минут) к максимально возможной скорости. Утилизация измеряется в процентах от 0% до 100%.</w:t>
      </w:r>
    </w:p>
    <w:p w:rsidR="002F0CB5" w:rsidRPr="00652562" w:rsidRDefault="002F0CB5" w:rsidP="002F0CB5">
      <w:pPr>
        <w:pStyle w:val="aff1"/>
        <w:jc w:val="both"/>
      </w:pPr>
    </w:p>
    <w:p w:rsidR="003D2EC8" w:rsidRDefault="003D2EC8" w:rsidP="00E947D3">
      <w:pPr>
        <w:pStyle w:val="aff1"/>
        <w:numPr>
          <w:ilvl w:val="0"/>
          <w:numId w:val="12"/>
        </w:numPr>
        <w:jc w:val="center"/>
        <w:rPr>
          <w:b/>
        </w:rPr>
      </w:pPr>
      <w:r w:rsidRPr="00D90108">
        <w:rPr>
          <w:b/>
        </w:rPr>
        <w:t>ПРЕДМЕТ ДОГОВОРА</w:t>
      </w:r>
    </w:p>
    <w:p w:rsidR="002F0CB5" w:rsidRPr="00D90108" w:rsidRDefault="002F0CB5" w:rsidP="002F0CB5">
      <w:pPr>
        <w:pStyle w:val="aff1"/>
        <w:ind w:left="720"/>
        <w:rPr>
          <w:b/>
        </w:rPr>
      </w:pPr>
    </w:p>
    <w:p w:rsidR="00652562" w:rsidRDefault="002F0CB5" w:rsidP="002F0CB5">
      <w:pPr>
        <w:pStyle w:val="aff1"/>
        <w:jc w:val="both"/>
      </w:pPr>
      <w:r>
        <w:t xml:space="preserve">     </w:t>
      </w:r>
      <w:r w:rsidR="00C65C86" w:rsidRPr="00D90108">
        <w:t>2</w:t>
      </w:r>
      <w:r w:rsidR="006353C5" w:rsidRPr="00D90108">
        <w:t xml:space="preserve">.1. </w:t>
      </w:r>
      <w:r w:rsidR="00CC676A" w:rsidRPr="00D90108">
        <w:t>ОПЕРАТОР обязуется подключить АБОНЕНТА к Сети передачи данных и оказывать Услуги, а также предоставить АБОНЕНТУ Дополнительные услуги, в соответствии с условиями</w:t>
      </w:r>
      <w:r w:rsidR="00652562">
        <w:t>:</w:t>
      </w:r>
    </w:p>
    <w:p w:rsidR="00652562" w:rsidRPr="007F4520" w:rsidRDefault="00652562" w:rsidP="002F0CB5">
      <w:pPr>
        <w:pStyle w:val="aff1"/>
        <w:jc w:val="both"/>
        <w:rPr>
          <w:lang w:eastAsia="en-US"/>
        </w:rPr>
      </w:pPr>
      <w:r w:rsidRPr="00652562">
        <w:rPr>
          <w:lang w:eastAsia="en-US"/>
        </w:rPr>
        <w:t xml:space="preserve">         - </w:t>
      </w:r>
      <w:r w:rsidRPr="007F4520">
        <w:rPr>
          <w:lang w:eastAsia="en-US"/>
        </w:rPr>
        <w:t xml:space="preserve">настоящего ДОГОВОРА, </w:t>
      </w:r>
    </w:p>
    <w:p w:rsidR="00652562" w:rsidRPr="007F4520" w:rsidRDefault="00652562" w:rsidP="002F0CB5">
      <w:pPr>
        <w:pStyle w:val="aff1"/>
        <w:jc w:val="both"/>
        <w:rPr>
          <w:lang w:eastAsia="en-US"/>
        </w:rPr>
      </w:pPr>
      <w:r w:rsidRPr="007F4520">
        <w:rPr>
          <w:lang w:eastAsia="en-US"/>
        </w:rPr>
        <w:t xml:space="preserve">         - Заказом </w:t>
      </w:r>
      <w:r w:rsidRPr="00BD1765">
        <w:rPr>
          <w:lang w:eastAsia="en-US"/>
        </w:rPr>
        <w:t>на оказание услуг по передаче данных</w:t>
      </w:r>
      <w:r w:rsidRPr="007F4520">
        <w:rPr>
          <w:lang w:eastAsia="en-US"/>
        </w:rPr>
        <w:t xml:space="preserve"> (Приложение №</w:t>
      </w:r>
      <w:r w:rsidR="00EF3F08">
        <w:rPr>
          <w:lang w:eastAsia="en-US"/>
        </w:rPr>
        <w:t xml:space="preserve"> </w:t>
      </w:r>
      <w:r w:rsidRPr="007F4520">
        <w:rPr>
          <w:lang w:eastAsia="en-US"/>
        </w:rPr>
        <w:t>1 к настоящему ДОГОВОРУ),</w:t>
      </w:r>
    </w:p>
    <w:p w:rsidR="00652562" w:rsidRPr="007F4520" w:rsidRDefault="00652562" w:rsidP="002F0CB5">
      <w:pPr>
        <w:pStyle w:val="aff1"/>
        <w:jc w:val="both"/>
        <w:rPr>
          <w:lang w:eastAsia="en-US"/>
        </w:rPr>
      </w:pPr>
      <w:r w:rsidRPr="007F4520">
        <w:rPr>
          <w:lang w:eastAsia="en-US"/>
        </w:rPr>
        <w:t xml:space="preserve">          - Регламентом </w:t>
      </w:r>
      <w:r w:rsidRPr="00BD1765">
        <w:rPr>
          <w:lang w:eastAsia="en-US"/>
        </w:rPr>
        <w:t>подключения к сети передачи данных и оказания услуги</w:t>
      </w:r>
      <w:r w:rsidRPr="007F4520">
        <w:rPr>
          <w:lang w:eastAsia="en-US"/>
        </w:rPr>
        <w:t xml:space="preserve"> (Приложение № 2 к настоящему ДОГОВОРУ),</w:t>
      </w:r>
    </w:p>
    <w:p w:rsidR="00652562" w:rsidRPr="007F4520" w:rsidRDefault="00652562" w:rsidP="002F0CB5">
      <w:pPr>
        <w:pStyle w:val="aff1"/>
        <w:jc w:val="both"/>
        <w:rPr>
          <w:lang w:eastAsia="en-US"/>
        </w:rPr>
      </w:pPr>
      <w:r w:rsidRPr="007F4520">
        <w:rPr>
          <w:lang w:eastAsia="en-US"/>
        </w:rPr>
        <w:t xml:space="preserve">          </w:t>
      </w:r>
      <w:r w:rsidRPr="00BD1765">
        <w:rPr>
          <w:lang w:eastAsia="en-US"/>
        </w:rPr>
        <w:t>- Техническими особенностями по оказанию услуги по передаче данных (Приложение № 6 к настоящему ДОГОВОРУ)</w:t>
      </w:r>
      <w:r w:rsidRPr="00BD1765">
        <w:rPr>
          <w:vertAlign w:val="superscript"/>
          <w:lang w:eastAsia="en-US"/>
        </w:rPr>
        <w:footnoteReference w:id="2"/>
      </w:r>
      <w:r w:rsidRPr="00BD1765">
        <w:rPr>
          <w:lang w:eastAsia="en-US"/>
        </w:rPr>
        <w:t>.</w:t>
      </w:r>
    </w:p>
    <w:p w:rsidR="00CC676A" w:rsidRPr="00D90108" w:rsidRDefault="002F0CB5" w:rsidP="002F0CB5">
      <w:pPr>
        <w:pStyle w:val="aff1"/>
        <w:jc w:val="both"/>
      </w:pPr>
      <w:r>
        <w:t xml:space="preserve">     2.2. </w:t>
      </w:r>
      <w:r w:rsidR="00CC676A" w:rsidRPr="007F4520">
        <w:t>АБОНЕНТ обязуется оплатить подключение к Сети передачи данных и оказываемые Услуги в соответствии с условиями настоящего ДОГО</w:t>
      </w:r>
      <w:r w:rsidR="00CC676A" w:rsidRPr="00D90108">
        <w:t>ВОРА.</w:t>
      </w:r>
    </w:p>
    <w:p w:rsidR="006864A5" w:rsidRPr="00D90108" w:rsidRDefault="006864A5" w:rsidP="002F0CB5">
      <w:pPr>
        <w:pStyle w:val="aff1"/>
        <w:jc w:val="both"/>
      </w:pPr>
    </w:p>
    <w:p w:rsidR="00CC676A" w:rsidRDefault="00CC676A" w:rsidP="00E947D3">
      <w:pPr>
        <w:pStyle w:val="aff1"/>
        <w:numPr>
          <w:ilvl w:val="0"/>
          <w:numId w:val="12"/>
        </w:numPr>
        <w:jc w:val="center"/>
        <w:rPr>
          <w:b/>
        </w:rPr>
      </w:pPr>
      <w:r w:rsidRPr="00A551C6">
        <w:rPr>
          <w:b/>
        </w:rPr>
        <w:t>ОСОБЫЕ УСЛОВИЯ</w:t>
      </w:r>
    </w:p>
    <w:p w:rsidR="00A551C6" w:rsidRPr="00A551C6" w:rsidRDefault="00A551C6" w:rsidP="00A551C6">
      <w:pPr>
        <w:pStyle w:val="aff1"/>
        <w:ind w:left="720"/>
        <w:rPr>
          <w:b/>
          <w:bCs/>
        </w:rPr>
      </w:pPr>
    </w:p>
    <w:p w:rsidR="00A551C6" w:rsidRDefault="00A551C6" w:rsidP="002F0CB5">
      <w:pPr>
        <w:pStyle w:val="aff1"/>
        <w:jc w:val="both"/>
        <w:rPr>
          <w:b/>
          <w:vanish/>
          <w:lang w:eastAsia="en-US"/>
        </w:rPr>
      </w:pPr>
      <w:r>
        <w:rPr>
          <w:lang w:eastAsia="en-US"/>
        </w:rPr>
        <w:t xml:space="preserve">     </w:t>
      </w:r>
      <w:r w:rsidRPr="00A551C6">
        <w:rPr>
          <w:lang w:eastAsia="en-US"/>
        </w:rPr>
        <w:t>3.1</w:t>
      </w:r>
      <w:r>
        <w:rPr>
          <w:b/>
          <w:lang w:eastAsia="en-US"/>
        </w:rPr>
        <w:t>.</w:t>
      </w:r>
      <w:r>
        <w:rPr>
          <w:b/>
          <w:vanish/>
          <w:lang w:eastAsia="en-US"/>
        </w:rPr>
        <w:t>.1. ….1.</w:t>
      </w:r>
    </w:p>
    <w:p w:rsidR="00A551C6" w:rsidRDefault="00A551C6" w:rsidP="002F0CB5">
      <w:pPr>
        <w:pStyle w:val="aff1"/>
        <w:jc w:val="both"/>
        <w:rPr>
          <w:b/>
          <w:vanish/>
          <w:lang w:eastAsia="en-US"/>
        </w:rPr>
      </w:pPr>
    </w:p>
    <w:p w:rsidR="00A551C6" w:rsidRDefault="00A551C6" w:rsidP="002F0CB5">
      <w:pPr>
        <w:pStyle w:val="aff1"/>
        <w:jc w:val="both"/>
        <w:rPr>
          <w:b/>
          <w:vanish/>
          <w:lang w:eastAsia="en-US"/>
        </w:rPr>
      </w:pPr>
    </w:p>
    <w:p w:rsidR="00CC676A" w:rsidRDefault="00A551C6" w:rsidP="002F0CB5">
      <w:pPr>
        <w:pStyle w:val="aff1"/>
        <w:jc w:val="both"/>
      </w:pPr>
      <w:r>
        <w:rPr>
          <w:b/>
          <w:vanish/>
          <w:lang w:eastAsia="en-US"/>
        </w:rPr>
        <w:t xml:space="preserve">   щлокмпщоикмпщлош</w:t>
      </w:r>
      <w:r w:rsidR="00CC676A" w:rsidRPr="00D90108">
        <w:t>АБОНЕНТ соглашается с тем, что предоставление Услуг в соответствии с настоящим ДОГОВОРОМ осуществляется ОПЕРАТОРОМ на условиях использования для учета объема оказанных Услуг показаний аппаратно-программного комплекса, выполняющего измерительные функции. Указанное оборудование соответствует установленным обязательным требованиям в области связи.</w:t>
      </w:r>
    </w:p>
    <w:p w:rsidR="00A551C6" w:rsidRPr="00A551C6" w:rsidRDefault="00A551C6" w:rsidP="00E947D3">
      <w:pPr>
        <w:pStyle w:val="aff1"/>
        <w:numPr>
          <w:ilvl w:val="1"/>
          <w:numId w:val="12"/>
        </w:numPr>
        <w:jc w:val="both"/>
        <w:rPr>
          <w:b/>
          <w:vanish/>
          <w:lang w:eastAsia="en-US"/>
        </w:rPr>
      </w:pPr>
      <w:r>
        <w:t xml:space="preserve">  </w:t>
      </w:r>
    </w:p>
    <w:p w:rsidR="00A551C6" w:rsidRPr="003C5697" w:rsidRDefault="00652562" w:rsidP="002F0CB5">
      <w:pPr>
        <w:pStyle w:val="aff1"/>
        <w:jc w:val="both"/>
      </w:pPr>
      <w:proofErr w:type="gramStart"/>
      <w:r w:rsidRPr="00D90108">
        <w:rPr>
          <w:bCs/>
        </w:rPr>
        <w:t xml:space="preserve">СТОРОНЫ договорились о том, что показания аппаратно-программного комплекса, </w:t>
      </w:r>
      <w:r w:rsidRPr="007F4520">
        <w:rPr>
          <w:bCs/>
        </w:rPr>
        <w:t xml:space="preserve">признаются достоверными и являются безусловным основанием для выставления счета АБОНЕНТУ или списания средств с лицевого счета за предоставленные АБОНЕНТУ Услуги в соответствии с нормой пункта 2 статьи 54 Федерального закона </w:t>
      </w:r>
      <w:r w:rsidRPr="007F4520">
        <w:t xml:space="preserve">«О связи» </w:t>
      </w:r>
      <w:r w:rsidRPr="00BD1765">
        <w:t>№126-ФЗ от 07.07.2003 г.</w:t>
      </w:r>
      <w:r w:rsidRPr="007F4520">
        <w:t xml:space="preserve">, пункта 44 Правил оказания услуг связи по передаче данных </w:t>
      </w:r>
      <w:r w:rsidRPr="00BD1765">
        <w:t>(утверждены Постановлением Правительства РФ №32 от 23.01.2006</w:t>
      </w:r>
      <w:proofErr w:type="gramEnd"/>
      <w:r w:rsidRPr="00BD1765">
        <w:t xml:space="preserve"> г.)</w:t>
      </w:r>
      <w:r w:rsidRPr="007F4520">
        <w:t>, пункта</w:t>
      </w:r>
      <w:r w:rsidRPr="00D90108">
        <w:t xml:space="preserve"> 38 Правил оказания </w:t>
      </w:r>
      <w:proofErr w:type="spellStart"/>
      <w:r w:rsidRPr="00D90108">
        <w:t>телематических</w:t>
      </w:r>
      <w:proofErr w:type="spellEnd"/>
      <w:r w:rsidRPr="00D90108">
        <w:t xml:space="preserve"> услуг </w:t>
      </w:r>
      <w:r w:rsidRPr="007F4520">
        <w:t xml:space="preserve">связи </w:t>
      </w:r>
      <w:r w:rsidRPr="00BD1765">
        <w:t>(утверждены Постановлением Правительства РФ №575 от 10.09.2007 г.).</w:t>
      </w:r>
      <w:r w:rsidRPr="007F4520">
        <w:t xml:space="preserve"> </w:t>
      </w:r>
    </w:p>
    <w:p w:rsidR="001A1D8E" w:rsidRPr="003C5697" w:rsidRDefault="001A1D8E" w:rsidP="002F0CB5">
      <w:pPr>
        <w:pStyle w:val="aff1"/>
        <w:jc w:val="both"/>
      </w:pPr>
    </w:p>
    <w:p w:rsidR="00652562" w:rsidRPr="007F4520" w:rsidRDefault="00A551C6" w:rsidP="002F0CB5">
      <w:pPr>
        <w:pStyle w:val="aff1"/>
        <w:jc w:val="both"/>
      </w:pPr>
      <w:r>
        <w:lastRenderedPageBreak/>
        <w:t xml:space="preserve">     </w:t>
      </w:r>
      <w:r w:rsidR="00652562" w:rsidRPr="007F4520">
        <w:t>В случае если в результате изменения правового регулирования будут установлены требования к обеспечению единства измерения при осуществлении деятельности в области оказания услуг связи, условия настоящего пункта будут являться измененными с момента вступления в силу соответствующих нормативных правовых актов.  Заключение дополнительного соглашения для реализации указанных изменений не требуется.</w:t>
      </w:r>
    </w:p>
    <w:p w:rsidR="00CC676A" w:rsidRPr="00A155CE" w:rsidRDefault="00CC676A" w:rsidP="002F0CB5">
      <w:pPr>
        <w:pStyle w:val="aff1"/>
        <w:jc w:val="both"/>
      </w:pPr>
      <w:r w:rsidRPr="00BD1765">
        <w:t>СТОРОНЫ договорились о том, что АБОНЕНТ, оценивая объем и стоимость оказанных ему Услуг по настоящему ДОГОВОРУ, согласен их оплачивать в соответствии с условиями настоящего ДОГОВОРА.</w:t>
      </w:r>
      <w:r w:rsidR="00A155CE" w:rsidRPr="00A155CE">
        <w:t xml:space="preserve"> </w:t>
      </w:r>
    </w:p>
    <w:p w:rsidR="00652562" w:rsidRPr="007F4520" w:rsidRDefault="00A551C6" w:rsidP="002F0CB5">
      <w:pPr>
        <w:pStyle w:val="aff1"/>
        <w:jc w:val="both"/>
      </w:pPr>
      <w:r>
        <w:rPr>
          <w:bCs/>
        </w:rPr>
        <w:t xml:space="preserve">     3.3. </w:t>
      </w:r>
      <w:r w:rsidR="00652562" w:rsidRPr="00BD1765">
        <w:rPr>
          <w:bCs/>
        </w:rPr>
        <w:t>Настоящим АБОНЕНТ подтверждает, что до заключения настоящего ДОГОВОРА ознакомлен с содержанием порядка оказания услуг связи предусмотренных действующим законодательством РФ</w:t>
      </w:r>
      <w:r w:rsidR="00652562" w:rsidRPr="007F4520">
        <w:rPr>
          <w:bCs/>
        </w:rPr>
        <w:t xml:space="preserve">, а также ознакомлен и согласен с содержанием условий настоящего ДОГОВОРА, при этом содержание положений подпунктов 3.1 и 3.2 настоящего ДОГОВОРА разъяснено АБОНЕНТУ отдельно. </w:t>
      </w:r>
    </w:p>
    <w:p w:rsidR="00652562" w:rsidRPr="00B72490" w:rsidRDefault="00A551C6" w:rsidP="002F0CB5">
      <w:pPr>
        <w:pStyle w:val="aff1"/>
        <w:jc w:val="both"/>
      </w:pPr>
      <w:r>
        <w:rPr>
          <w:bCs/>
        </w:rPr>
        <w:t xml:space="preserve">     3.4. </w:t>
      </w:r>
      <w:r w:rsidR="00652562" w:rsidRPr="007F4520">
        <w:rPr>
          <w:bCs/>
        </w:rPr>
        <w:t xml:space="preserve">Содержание вышеуказанных </w:t>
      </w:r>
      <w:r w:rsidR="00652562" w:rsidRPr="00BD1765">
        <w:rPr>
          <w:bCs/>
        </w:rPr>
        <w:t>положений действующего законодательства РФ в части оказания услуг связи и</w:t>
      </w:r>
      <w:r w:rsidR="00652562" w:rsidRPr="007F4520">
        <w:rPr>
          <w:bCs/>
        </w:rPr>
        <w:t xml:space="preserve"> настоящего ДОГОВОРА, в частности содержание подпунктов 3.1 и 3.2 настоящего ДОГОВОРА, АБОНЕНТУ разъяснены</w:t>
      </w:r>
      <w:r w:rsidR="00652562" w:rsidRPr="00B72490">
        <w:rPr>
          <w:bCs/>
        </w:rPr>
        <w:t xml:space="preserve"> и понятны.</w:t>
      </w:r>
    </w:p>
    <w:p w:rsidR="003D2EC8" w:rsidRPr="00D90108" w:rsidRDefault="003D2EC8" w:rsidP="006E3B96">
      <w:pPr>
        <w:widowControl w:val="0"/>
        <w:autoSpaceDE w:val="0"/>
        <w:autoSpaceDN w:val="0"/>
        <w:adjustRightInd w:val="0"/>
      </w:pPr>
    </w:p>
    <w:p w:rsidR="002C3EE8" w:rsidRPr="00A551C6" w:rsidRDefault="00B04E72" w:rsidP="00E947D3">
      <w:pPr>
        <w:pStyle w:val="aff1"/>
        <w:numPr>
          <w:ilvl w:val="0"/>
          <w:numId w:val="12"/>
        </w:numPr>
        <w:jc w:val="center"/>
        <w:rPr>
          <w:b/>
        </w:rPr>
      </w:pPr>
      <w:r w:rsidRPr="00A551C6">
        <w:rPr>
          <w:b/>
        </w:rPr>
        <w:t>ПРАВА И ОБЯЗАННОСТИ СТОРОН ПО ДОГОВОРУ</w:t>
      </w:r>
    </w:p>
    <w:p w:rsidR="00B04E72" w:rsidRPr="00B04E72" w:rsidRDefault="00B04E72" w:rsidP="00A551C6">
      <w:pPr>
        <w:pStyle w:val="aff1"/>
        <w:jc w:val="both"/>
      </w:pPr>
    </w:p>
    <w:p w:rsidR="002C3EE8" w:rsidRPr="00D90108" w:rsidRDefault="00A551C6" w:rsidP="00A551C6">
      <w:pPr>
        <w:pStyle w:val="aff1"/>
        <w:jc w:val="both"/>
        <w:rPr>
          <w:b/>
        </w:rPr>
      </w:pPr>
      <w:r>
        <w:rPr>
          <w:b/>
        </w:rPr>
        <w:t xml:space="preserve">     4.1. </w:t>
      </w:r>
      <w:r w:rsidR="002C3EE8" w:rsidRPr="00D90108">
        <w:rPr>
          <w:b/>
        </w:rPr>
        <w:t>ОПЕРАТОР обязуется:</w:t>
      </w:r>
    </w:p>
    <w:p w:rsidR="002C3EE8" w:rsidRPr="00D90108" w:rsidRDefault="00A551C6" w:rsidP="00A551C6">
      <w:pPr>
        <w:pStyle w:val="aff1"/>
        <w:jc w:val="both"/>
      </w:pPr>
      <w:r>
        <w:t xml:space="preserve">     4.1.1.</w:t>
      </w:r>
      <w:r w:rsidR="002C3EE8" w:rsidRPr="00D90108">
        <w:t>Оказывать АБОНЕНТУ Услуги 24 (двадцать четыре) часа в сутки</w:t>
      </w:r>
      <w:r w:rsidR="001819A1">
        <w:t xml:space="preserve">, </w:t>
      </w:r>
      <w:r w:rsidR="001819A1" w:rsidRPr="00AE0C63">
        <w:t xml:space="preserve">7 </w:t>
      </w:r>
      <w:r w:rsidR="001819A1">
        <w:t>(семь) дней в неделю,</w:t>
      </w:r>
      <w:r w:rsidR="002C3EE8" w:rsidRPr="00D90108">
        <w:t xml:space="preserve"> в соответствии с нормативными правовыми актами Российской Федерации, в том числе правилами оказания Услуг, выданными ОПЕРАТОРУ лицензиями и настоящим ДОГОВОРОМ. Перечень и количество Услуг, тарифы, сроки предоставления доступа к Сети передачи данных, адрес установки оконечного оборудования указаны в Заказе. Качество оказываемых ОПЕРАТОРОМ Услуг должно соответствовать нормам, установленным законодательством Российской Федерации о связи.</w:t>
      </w:r>
    </w:p>
    <w:p w:rsidR="002C3EE8" w:rsidRPr="00D90108" w:rsidRDefault="00A551C6" w:rsidP="00A551C6">
      <w:pPr>
        <w:pStyle w:val="aff1"/>
        <w:jc w:val="both"/>
      </w:pPr>
      <w:r>
        <w:t xml:space="preserve">     4.1.2.</w:t>
      </w:r>
      <w:r w:rsidR="002C3EE8" w:rsidRPr="00D90108">
        <w:t>Устранять по заявлению АБОНЕНТА неисправности Сети передачи данных ОПЕРАТОРА, препятствующие пользованию Услугами, в соответствии с техническими возможностями ОПЕРАТОРА и в сроки, установленные действующими нормативными документами в отрасли связи.</w:t>
      </w:r>
    </w:p>
    <w:p w:rsidR="002C3EE8" w:rsidRPr="00D90108" w:rsidRDefault="00A551C6" w:rsidP="00A551C6">
      <w:pPr>
        <w:pStyle w:val="aff1"/>
        <w:jc w:val="both"/>
      </w:pPr>
      <w:r>
        <w:t xml:space="preserve">     4.1.3. </w:t>
      </w:r>
      <w:r w:rsidR="002C3EE8" w:rsidRPr="00D90108">
        <w:t>Вести учет объема оказанных АБОНЕНТУ Услуг отдельно по каждой Услуге, начиная с момента начала предоставления Услуги, и на основе данных сертифицированной автоматизированной системы расчетов ОПЕРАТОРА, выставлять АБОНЕНТУ ежемесячные счета на оплату Услуг.</w:t>
      </w:r>
    </w:p>
    <w:p w:rsidR="002C3EE8" w:rsidRPr="00A155CE" w:rsidRDefault="00A551C6" w:rsidP="00A551C6">
      <w:pPr>
        <w:pStyle w:val="aff1"/>
        <w:jc w:val="both"/>
      </w:pPr>
      <w:r>
        <w:t xml:space="preserve">     4.1.4. </w:t>
      </w:r>
      <w:r w:rsidR="002C3EE8" w:rsidRPr="00D90108">
        <w:t>Регистрировать факты перерывов в предоставлении Услуг в течение</w:t>
      </w:r>
      <w:proofErr w:type="gramStart"/>
      <w:r w:rsidR="002C3EE8" w:rsidRPr="00D90108">
        <w:t xml:space="preserve"> </w:t>
      </w:r>
      <w:r w:rsidR="00682654">
        <w:t>____</w:t>
      </w:r>
      <w:r w:rsidR="002C3EE8" w:rsidRPr="00D90108">
        <w:t xml:space="preserve"> (</w:t>
      </w:r>
      <w:r w:rsidR="00682654">
        <w:t>_____</w:t>
      </w:r>
      <w:r w:rsidR="002C3EE8" w:rsidRPr="00D90108">
        <w:t xml:space="preserve">) </w:t>
      </w:r>
      <w:proofErr w:type="gramEnd"/>
      <w:r w:rsidR="002C3EE8" w:rsidRPr="00D90108">
        <w:t>минут с момента обнаружения перерыва. Период перерыва исчисляется с момента приостановки Услуг и заканчивается в момент возобновления предоставления Услуг АБОНЕНТУ.</w:t>
      </w:r>
      <w:r w:rsidR="00A155CE" w:rsidRPr="00A155CE">
        <w:t xml:space="preserve"> </w:t>
      </w:r>
    </w:p>
    <w:p w:rsidR="002C3EE8" w:rsidRPr="00A155CE" w:rsidRDefault="00A551C6" w:rsidP="00A551C6">
      <w:pPr>
        <w:pStyle w:val="aff1"/>
        <w:jc w:val="both"/>
      </w:pPr>
      <w:r>
        <w:t xml:space="preserve">     4.1.5.</w:t>
      </w:r>
      <w:r w:rsidR="002C3EE8" w:rsidRPr="00D90108">
        <w:t>Обеспечить соблюдение тайны информации, передаваемой по Сети передачи данных. Ограничение права на тайну информации, передаваемой по Сети передачи данных, допускается только в случаях, предусмотренных федеральными законами. Сведения об информации, передаваемой по Сети передачи данных, могут предоставляться только АБОНЕНТУ или его уполномоченному представителю, если иное не предусмотрено федеральными законами. Сведения об АБОНЕНТЕ, ставшие известными ОПЕРАТОРУ в силу исполнения ДОГОВОРА, могут использоваться ОПЕРАТОРОМ для оказания справочных и иных информационных услуг или передаваться третьим лицам только с письменного согласия АБОНЕНТА, за исключением случаев, предусмотренных федеральными законами.</w:t>
      </w:r>
      <w:r w:rsidR="00A155CE" w:rsidRPr="00A155CE">
        <w:t xml:space="preserve"> </w:t>
      </w:r>
    </w:p>
    <w:p w:rsidR="001A1D8E" w:rsidRPr="003C5697" w:rsidRDefault="001A1D8E" w:rsidP="00A551C6">
      <w:pPr>
        <w:pStyle w:val="aff1"/>
        <w:jc w:val="both"/>
      </w:pPr>
    </w:p>
    <w:p w:rsidR="001A1D8E" w:rsidRPr="003C5697" w:rsidRDefault="001A1D8E" w:rsidP="00A551C6">
      <w:pPr>
        <w:pStyle w:val="aff1"/>
        <w:jc w:val="both"/>
      </w:pPr>
    </w:p>
    <w:p w:rsidR="002C3EE8" w:rsidRPr="00D90108" w:rsidRDefault="00A551C6" w:rsidP="00A551C6">
      <w:pPr>
        <w:pStyle w:val="aff1"/>
        <w:jc w:val="both"/>
      </w:pPr>
      <w:r>
        <w:lastRenderedPageBreak/>
        <w:t xml:space="preserve">     </w:t>
      </w:r>
      <w:proofErr w:type="gramStart"/>
      <w:r w:rsidR="002C3EE8" w:rsidRPr="00D90108">
        <w:t>С внесением сведений об АБОНЕНТЕ в базу данных для использования в системе</w:t>
      </w:r>
      <w:proofErr w:type="gramEnd"/>
      <w:r w:rsidR="002C3EE8" w:rsidRPr="00D90108">
        <w:t xml:space="preserve"> информационно-справочного обслуживания АБОНЕНТ  согласен.</w:t>
      </w:r>
    </w:p>
    <w:p w:rsidR="002C3EE8" w:rsidRPr="00D90108" w:rsidRDefault="00A551C6" w:rsidP="00A551C6">
      <w:pPr>
        <w:pStyle w:val="aff1"/>
        <w:jc w:val="both"/>
      </w:pPr>
      <w:r>
        <w:t xml:space="preserve">     4.1.6. </w:t>
      </w:r>
      <w:r w:rsidR="002C3EE8" w:rsidRPr="00D90108">
        <w:t>Предоставлять АБОНЕНТУ бесплатно и круглосуточно следующие информационно-справочные услуги:</w:t>
      </w:r>
    </w:p>
    <w:p w:rsidR="002C3EE8" w:rsidRPr="00D90108" w:rsidRDefault="002C3EE8" w:rsidP="00A551C6">
      <w:pPr>
        <w:pStyle w:val="aff1"/>
        <w:jc w:val="both"/>
      </w:pPr>
      <w:r w:rsidRPr="00D90108">
        <w:t xml:space="preserve"> </w:t>
      </w:r>
      <w:r w:rsidR="00A551C6">
        <w:t xml:space="preserve">    - </w:t>
      </w:r>
      <w:r w:rsidRPr="00D90108">
        <w:t>предоставление информации о тарифах на предоставляемые Услуги;</w:t>
      </w:r>
    </w:p>
    <w:p w:rsidR="002C3EE8" w:rsidRPr="00D90108" w:rsidRDefault="002C3EE8" w:rsidP="00A551C6">
      <w:pPr>
        <w:pStyle w:val="aff1"/>
        <w:jc w:val="both"/>
      </w:pPr>
      <w:r w:rsidRPr="00D90108">
        <w:t xml:space="preserve"> </w:t>
      </w:r>
      <w:r w:rsidR="00A551C6">
        <w:t xml:space="preserve">    - </w:t>
      </w:r>
      <w:r w:rsidRPr="00D90108">
        <w:t>предоставление информации о состоянии лицевого счета АБОНЕНТА;</w:t>
      </w:r>
    </w:p>
    <w:p w:rsidR="002C3EE8" w:rsidRPr="007F4520" w:rsidRDefault="002C3EE8" w:rsidP="00A551C6">
      <w:pPr>
        <w:pStyle w:val="aff1"/>
        <w:jc w:val="both"/>
      </w:pPr>
      <w:r w:rsidRPr="00D90108">
        <w:t xml:space="preserve"> </w:t>
      </w:r>
      <w:r w:rsidR="00A551C6">
        <w:t xml:space="preserve">    - </w:t>
      </w:r>
      <w:r w:rsidRPr="00D90108">
        <w:t xml:space="preserve">прием информации о технических неисправностях, препятствующих пользованию </w:t>
      </w:r>
      <w:r w:rsidRPr="007F4520">
        <w:t>Услугами</w:t>
      </w:r>
      <w:r w:rsidRPr="00A551C6">
        <w:t>;</w:t>
      </w:r>
    </w:p>
    <w:p w:rsidR="002C3EE8" w:rsidRPr="007F4520" w:rsidRDefault="00A551C6" w:rsidP="00A551C6">
      <w:pPr>
        <w:pStyle w:val="aff1"/>
        <w:jc w:val="both"/>
      </w:pPr>
      <w:r>
        <w:t xml:space="preserve">     - </w:t>
      </w:r>
      <w:r w:rsidR="002C3EE8" w:rsidRPr="007F4520">
        <w:t>предоставление информации об оказываемых Услугах в соответствии с пунктом 4 Приложения 2.</w:t>
      </w:r>
    </w:p>
    <w:p w:rsidR="002C3EE8" w:rsidRPr="00F8632A" w:rsidRDefault="00A551C6" w:rsidP="00A551C6">
      <w:pPr>
        <w:pStyle w:val="aff1"/>
        <w:jc w:val="both"/>
      </w:pPr>
      <w:r>
        <w:t xml:space="preserve">     4.1.7. </w:t>
      </w:r>
      <w:r w:rsidR="00C74ACD" w:rsidRPr="00BD1765">
        <w:t xml:space="preserve">Выполнять при оказании услуг иные </w:t>
      </w:r>
      <w:proofErr w:type="gramStart"/>
      <w:r w:rsidR="00C74ACD" w:rsidRPr="00BD1765">
        <w:t>обязанности</w:t>
      </w:r>
      <w:proofErr w:type="gramEnd"/>
      <w:r w:rsidR="00C74ACD" w:rsidRPr="00BD1765">
        <w:t xml:space="preserve"> предусмотренные действующим законодательством РФ.</w:t>
      </w:r>
    </w:p>
    <w:p w:rsidR="001A1D8E" w:rsidRPr="00D214B8" w:rsidRDefault="009B3023" w:rsidP="001A1D8E">
      <w:pPr>
        <w:widowControl w:val="0"/>
        <w:autoSpaceDE w:val="0"/>
        <w:autoSpaceDN w:val="0"/>
        <w:adjustRightInd w:val="0"/>
        <w:jc w:val="both"/>
      </w:pPr>
      <w:r>
        <w:t xml:space="preserve">    </w:t>
      </w:r>
      <w:r w:rsidRPr="009B3023">
        <w:t xml:space="preserve"> </w:t>
      </w:r>
      <w:r w:rsidRPr="00EF3F08">
        <w:t xml:space="preserve">4.1.8. </w:t>
      </w:r>
      <w:proofErr w:type="gramStart"/>
      <w:r w:rsidR="001A1D8E" w:rsidRPr="00D214B8">
        <w:t xml:space="preserve">В </w:t>
      </w:r>
      <w:r w:rsidR="002429C8">
        <w:t>момент</w:t>
      </w:r>
      <w:r w:rsidR="001A1D8E" w:rsidRPr="00D214B8">
        <w:t xml:space="preserve"> подписания Сторонами настоящего Договора, предоставить в адрес </w:t>
      </w:r>
      <w:r w:rsidR="001A1D8E">
        <w:t xml:space="preserve">Абонента </w:t>
      </w:r>
      <w:r w:rsidR="001A1D8E" w:rsidRPr="00D214B8">
        <w:t>информацию о полной цепочке своих собственников (юридических и физических лицах, включая конечных бенефициаров), их данных, данных руководи</w:t>
      </w:r>
      <w:r w:rsidR="001A1D8E">
        <w:t xml:space="preserve">телей, в формате Приложения № </w:t>
      </w:r>
      <w:r w:rsidR="001A1D8E" w:rsidRPr="001A1D8E">
        <w:t>7</w:t>
      </w:r>
      <w:r w:rsidR="001A1D8E" w:rsidRPr="00D214B8">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w:t>
      </w:r>
      <w:proofErr w:type="gramEnd"/>
      <w:r w:rsidR="001A1D8E" w:rsidRPr="00D214B8">
        <w:t xml:space="preserve"> документов.</w:t>
      </w:r>
    </w:p>
    <w:p w:rsidR="0086125D" w:rsidRPr="0086125D" w:rsidRDefault="0086125D" w:rsidP="0086125D">
      <w:pPr>
        <w:widowControl w:val="0"/>
        <w:autoSpaceDE w:val="0"/>
        <w:autoSpaceDN w:val="0"/>
        <w:adjustRightInd w:val="0"/>
        <w:jc w:val="both"/>
        <w:rPr>
          <w:rFonts w:eastAsia="Calibri"/>
          <w:lang w:eastAsia="en-US"/>
        </w:rPr>
      </w:pPr>
      <w:r>
        <w:rPr>
          <w:rFonts w:eastAsia="Calibri"/>
          <w:color w:val="000000"/>
          <w:lang w:eastAsia="en-US"/>
        </w:rPr>
        <w:t xml:space="preserve">     4.1.9</w:t>
      </w:r>
      <w:r w:rsidRPr="0086125D">
        <w:rPr>
          <w:rFonts w:eastAsia="Calibri"/>
          <w:color w:val="000000"/>
          <w:lang w:eastAsia="en-US"/>
        </w:rPr>
        <w:t xml:space="preserve">. В течение срока действия Договора Оператор обязуется предоставлять Абоненту </w:t>
      </w:r>
      <w:r w:rsidRPr="0086125D">
        <w:rPr>
          <w:rFonts w:eastAsia="Calibri"/>
          <w:lang w:eastAsia="en-US"/>
        </w:rPr>
        <w:t>информацию:</w:t>
      </w:r>
    </w:p>
    <w:p w:rsidR="0086125D" w:rsidRPr="0086125D" w:rsidRDefault="0086125D" w:rsidP="0086125D">
      <w:pPr>
        <w:widowControl w:val="0"/>
        <w:autoSpaceDE w:val="0"/>
        <w:autoSpaceDN w:val="0"/>
        <w:adjustRightInd w:val="0"/>
        <w:jc w:val="both"/>
        <w:rPr>
          <w:rFonts w:eastAsia="Calibri"/>
          <w:color w:val="000000"/>
          <w:lang w:eastAsia="en-US"/>
        </w:rPr>
      </w:pPr>
      <w:r>
        <w:rPr>
          <w:rFonts w:eastAsia="Calibri"/>
          <w:lang w:eastAsia="en-US"/>
        </w:rPr>
        <w:t xml:space="preserve">     </w:t>
      </w:r>
      <w:r w:rsidRPr="0086125D">
        <w:rPr>
          <w:rFonts w:eastAsia="Calibri"/>
          <w:lang w:eastAsia="en-US"/>
        </w:rPr>
        <w:t xml:space="preserve">- об изменении состава (по сравнению с существовавшим на дату заключения Договора) собственников Оператора </w:t>
      </w:r>
      <w:r w:rsidRPr="0086125D">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86125D">
        <w:rPr>
          <w:rFonts w:eastAsia="Calibri"/>
          <w:lang w:eastAsia="en-US"/>
        </w:rPr>
        <w:t xml:space="preserve"> включая бенефициаров (в том числе конечных), а также состава  исполнительных органов Оператора</w:t>
      </w:r>
      <w:r w:rsidRPr="0086125D">
        <w:rPr>
          <w:rFonts w:eastAsia="Calibri"/>
          <w:color w:val="000000"/>
          <w:lang w:eastAsia="en-US"/>
        </w:rPr>
        <w:t>,</w:t>
      </w:r>
    </w:p>
    <w:p w:rsidR="0086125D" w:rsidRPr="0086125D" w:rsidRDefault="0086125D" w:rsidP="0086125D">
      <w:pPr>
        <w:widowControl w:val="0"/>
        <w:autoSpaceDE w:val="0"/>
        <w:autoSpaceDN w:val="0"/>
        <w:adjustRightInd w:val="0"/>
        <w:jc w:val="both"/>
        <w:rPr>
          <w:rFonts w:eastAsia="Calibri"/>
          <w:i/>
          <w:color w:val="000000"/>
          <w:lang w:eastAsia="en-US"/>
        </w:rPr>
      </w:pPr>
      <w:r>
        <w:rPr>
          <w:rFonts w:eastAsia="Calibri"/>
          <w:color w:val="000000"/>
          <w:lang w:eastAsia="en-US"/>
        </w:rPr>
        <w:t xml:space="preserve">     </w:t>
      </w:r>
      <w:r w:rsidRPr="0086125D">
        <w:rPr>
          <w:rFonts w:eastAsia="Calibri"/>
          <w:color w:val="000000"/>
          <w:lang w:eastAsia="en-US"/>
        </w:rPr>
        <w:t>- о составе собственников (состав участников; в отношении участников, являющихся юридическими лицами - состава их участников и т.д.) привлекаемых Оператором третьих лиц.</w:t>
      </w:r>
      <w:r w:rsidRPr="0086125D">
        <w:rPr>
          <w:rFonts w:eastAsia="Calibri"/>
          <w:i/>
          <w:color w:val="000000"/>
          <w:lang w:eastAsia="en-US"/>
        </w:rPr>
        <w:t xml:space="preserve"> </w:t>
      </w:r>
    </w:p>
    <w:p w:rsidR="0086125D" w:rsidRPr="0086125D" w:rsidRDefault="0086125D" w:rsidP="0086125D">
      <w:pPr>
        <w:widowControl w:val="0"/>
        <w:autoSpaceDE w:val="0"/>
        <w:autoSpaceDN w:val="0"/>
        <w:adjustRightInd w:val="0"/>
        <w:jc w:val="both"/>
        <w:rPr>
          <w:rFonts w:eastAsia="Calibri"/>
          <w:color w:val="000000"/>
          <w:lang w:eastAsia="en-US"/>
        </w:rPr>
      </w:pPr>
      <w:r w:rsidRPr="0086125D">
        <w:rPr>
          <w:rFonts w:eastAsia="Calibri"/>
          <w:i/>
          <w:color w:val="000000"/>
          <w:lang w:eastAsia="en-US"/>
        </w:rPr>
        <w:t xml:space="preserve">     </w:t>
      </w:r>
      <w:r w:rsidRPr="0086125D">
        <w:rPr>
          <w:rFonts w:eastAsia="Calibri"/>
          <w:color w:val="000000"/>
          <w:lang w:eastAsia="en-US"/>
        </w:rPr>
        <w:t xml:space="preserve">Информация представляется </w:t>
      </w:r>
      <w:r w:rsidRPr="0086125D">
        <w:rPr>
          <w:rFonts w:eastAsia="Calibri"/>
          <w:lang w:eastAsia="en-US"/>
        </w:rPr>
        <w:t xml:space="preserve">по форме, указанной в Приложении </w:t>
      </w:r>
      <w:r>
        <w:rPr>
          <w:rFonts w:eastAsia="Calibri"/>
          <w:lang w:eastAsia="en-US"/>
        </w:rPr>
        <w:t>№7</w:t>
      </w:r>
      <w:r w:rsidRPr="0086125D">
        <w:rPr>
          <w:rFonts w:eastAsia="Calibri"/>
          <w:lang w:eastAsia="en-US"/>
        </w:rPr>
        <w:t xml:space="preserve"> к Договору,</w:t>
      </w:r>
      <w:r w:rsidRPr="0086125D">
        <w:rPr>
          <w:rFonts w:eastAsia="Calibri"/>
          <w:color w:val="000000"/>
          <w:lang w:eastAsia="en-US"/>
        </w:rPr>
        <w:t xml:space="preserve"> не позднее 3 (трех) календарных дней </w:t>
      </w:r>
      <w:proofErr w:type="gramStart"/>
      <w:r w:rsidRPr="0086125D">
        <w:rPr>
          <w:rFonts w:eastAsia="Calibri"/>
          <w:color w:val="000000"/>
          <w:lang w:eastAsia="en-US"/>
        </w:rPr>
        <w:t>с даты наступления</w:t>
      </w:r>
      <w:proofErr w:type="gramEnd"/>
      <w:r w:rsidRPr="0086125D">
        <w:rPr>
          <w:rFonts w:eastAsia="Calibri"/>
          <w:color w:val="000000"/>
          <w:lang w:eastAsia="en-US"/>
        </w:rPr>
        <w:t xml:space="preserve"> соответствующего события (юридического факта)</w:t>
      </w:r>
      <w:r w:rsidRPr="0086125D">
        <w:rPr>
          <w:rFonts w:eastAsia="Calibri"/>
          <w:lang w:eastAsia="en-US"/>
        </w:rPr>
        <w:t xml:space="preserve">, </w:t>
      </w:r>
      <w:r w:rsidRPr="0086125D">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B04E72" w:rsidRPr="009B3023" w:rsidRDefault="0086125D" w:rsidP="0086125D">
      <w:pPr>
        <w:widowControl w:val="0"/>
        <w:autoSpaceDE w:val="0"/>
        <w:autoSpaceDN w:val="0"/>
        <w:adjustRightInd w:val="0"/>
        <w:jc w:val="both"/>
      </w:pPr>
      <w:r>
        <w:t xml:space="preserve">     4</w:t>
      </w:r>
      <w:r w:rsidRPr="0086125D">
        <w:t>.1.</w:t>
      </w:r>
      <w:r>
        <w:t>10</w:t>
      </w:r>
      <w:r w:rsidRPr="0086125D">
        <w:t>.</w:t>
      </w:r>
      <w:ins w:id="0" w:author="Черноиванов Евгений Александрович" w:date="2013-08-29T09:35:00Z">
        <w:r w:rsidRPr="0086125D">
          <w:t xml:space="preserve"> </w:t>
        </w:r>
      </w:ins>
      <w:proofErr w:type="gramStart"/>
      <w:r w:rsidRPr="0086125D">
        <w:t>При предоставлении Оператором</w:t>
      </w:r>
      <w:r w:rsidRPr="0086125D">
        <w:rPr>
          <w:i/>
        </w:rPr>
        <w:t xml:space="preserve"> </w:t>
      </w:r>
      <w:r w:rsidRPr="0086125D">
        <w:t>вышеуказанной  информации в отношении своих собственников/бенефициаров, являющихся физическими лицами, Оператор</w:t>
      </w:r>
      <w:r w:rsidRPr="0086125D">
        <w:rPr>
          <w:i/>
        </w:rPr>
        <w:t xml:space="preserve"> </w:t>
      </w:r>
      <w:r w:rsidRPr="0086125D">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Абонента, по форме установленной Приложением № </w:t>
      </w:r>
      <w:r>
        <w:t>8</w:t>
      </w:r>
      <w:r w:rsidRPr="0086125D">
        <w:t xml:space="preserve"> к Договору. </w:t>
      </w:r>
      <w:proofErr w:type="gramEnd"/>
    </w:p>
    <w:p w:rsidR="002C3EE8" w:rsidRPr="00D90108" w:rsidRDefault="00A551C6" w:rsidP="00A551C6">
      <w:pPr>
        <w:pStyle w:val="aff1"/>
        <w:jc w:val="both"/>
        <w:rPr>
          <w:b/>
        </w:rPr>
      </w:pPr>
      <w:r>
        <w:rPr>
          <w:b/>
        </w:rPr>
        <w:t xml:space="preserve">     4.2.</w:t>
      </w:r>
      <w:r w:rsidR="002C3EE8" w:rsidRPr="00D90108">
        <w:rPr>
          <w:b/>
        </w:rPr>
        <w:t>ОПЕРАТОР имеет право:</w:t>
      </w:r>
    </w:p>
    <w:p w:rsidR="00A551C6" w:rsidRDefault="00A551C6" w:rsidP="00A551C6">
      <w:pPr>
        <w:pStyle w:val="aff1"/>
        <w:jc w:val="both"/>
      </w:pPr>
      <w:r>
        <w:t xml:space="preserve">     4.2.1. </w:t>
      </w:r>
      <w:r w:rsidR="002C3EE8" w:rsidRPr="00C74ACD">
        <w:t xml:space="preserve">В течение срока действия настоящего ДОГОВОРА изменять тарифы на оказываемые Услуги </w:t>
      </w:r>
      <w:r w:rsidR="00652562" w:rsidRPr="00C74ACD">
        <w:t>по согласованию с АБОНЕНТОМ путем заключения соответствующего Дополнительного соглашения.</w:t>
      </w:r>
    </w:p>
    <w:p w:rsidR="002C3EE8" w:rsidRPr="00C74ACD" w:rsidRDefault="00A551C6" w:rsidP="00A551C6">
      <w:pPr>
        <w:pStyle w:val="aff1"/>
        <w:jc w:val="both"/>
      </w:pPr>
      <w:r>
        <w:t xml:space="preserve">     4.2.2. </w:t>
      </w:r>
      <w:r w:rsidR="002C3EE8" w:rsidRPr="00C74ACD">
        <w:t>Проводить ремонтно-профилактические работы продолжительностью до</w:t>
      </w:r>
      <w:proofErr w:type="gramStart"/>
      <w:r w:rsidR="002C3EE8" w:rsidRPr="00C74ACD">
        <w:t xml:space="preserve"> </w:t>
      </w:r>
      <w:r w:rsidR="00364DD4" w:rsidRPr="00C74ACD">
        <w:t>___</w:t>
      </w:r>
      <w:r w:rsidR="002C3EE8" w:rsidRPr="00C74ACD">
        <w:t xml:space="preserve"> (</w:t>
      </w:r>
      <w:r w:rsidR="00364DD4" w:rsidRPr="00C74ACD">
        <w:t>______</w:t>
      </w:r>
      <w:r w:rsidR="002C3EE8" w:rsidRPr="00C74ACD">
        <w:t xml:space="preserve">) </w:t>
      </w:r>
      <w:proofErr w:type="gramEnd"/>
      <w:r w:rsidR="002C3EE8" w:rsidRPr="00C74ACD">
        <w:t>часов с приостановкой оказания Услуг АБОНЕНТУ на период проведения работ. Суммарная продолжительность ремонтно-профилактических работ не должна превышать</w:t>
      </w:r>
      <w:proofErr w:type="gramStart"/>
      <w:r w:rsidR="002C3EE8" w:rsidRPr="00C74ACD">
        <w:t xml:space="preserve"> </w:t>
      </w:r>
      <w:r w:rsidR="00364DD4" w:rsidRPr="00C74ACD">
        <w:t>___</w:t>
      </w:r>
      <w:r w:rsidR="002C3EE8" w:rsidRPr="00C74ACD">
        <w:t xml:space="preserve"> (</w:t>
      </w:r>
      <w:r w:rsidR="00364DD4" w:rsidRPr="00C74ACD">
        <w:t>_______</w:t>
      </w:r>
      <w:r w:rsidR="002C3EE8" w:rsidRPr="00C74ACD">
        <w:t xml:space="preserve">) </w:t>
      </w:r>
      <w:proofErr w:type="gramEnd"/>
      <w:r w:rsidR="002C3EE8" w:rsidRPr="00C74ACD">
        <w:t>часов за календарный месяц. ОПЕРАТОР направляет уведомление АБОНЕНТУ не менее чем за 24 (двадцать четыре) часа до начала проведения ремонтно-профилактических работ по адресу электронной почты, указанному АБОНЕНТОМ в Заказе.</w:t>
      </w:r>
    </w:p>
    <w:p w:rsidR="002C3EE8" w:rsidRPr="00D90108" w:rsidRDefault="00A551C6" w:rsidP="00A551C6">
      <w:pPr>
        <w:pStyle w:val="aff1"/>
        <w:jc w:val="both"/>
      </w:pPr>
      <w:r>
        <w:lastRenderedPageBreak/>
        <w:t xml:space="preserve">     4.2.3. </w:t>
      </w:r>
      <w:r w:rsidR="002C3EE8" w:rsidRPr="00D90108">
        <w:t>Временно, на период до 6 (шести) месяцев, приостановить оказание Услуг, уведомив об этом АБОНЕНТА не позднее, чем за 24 (двадцать четыре) часа, в случае, если:</w:t>
      </w:r>
    </w:p>
    <w:p w:rsidR="002C3EE8" w:rsidRPr="00D90108" w:rsidRDefault="00A551C6" w:rsidP="00A551C6">
      <w:pPr>
        <w:pStyle w:val="aff1"/>
        <w:jc w:val="both"/>
      </w:pPr>
      <w:r>
        <w:t xml:space="preserve">     - </w:t>
      </w:r>
      <w:r w:rsidR="002C3EE8" w:rsidRPr="00D90108">
        <w:t>АБОНЕНТ подключает к сети связи ОПЕРАТОРА неисправное оконечное оборудование, или использует не сертифицированное оконечное оборудование;</w:t>
      </w:r>
    </w:p>
    <w:p w:rsidR="002C3EE8" w:rsidRPr="00D90108" w:rsidRDefault="00A551C6" w:rsidP="00A551C6">
      <w:pPr>
        <w:pStyle w:val="aff1"/>
        <w:jc w:val="both"/>
      </w:pPr>
      <w:r>
        <w:t xml:space="preserve">     - </w:t>
      </w:r>
      <w:r w:rsidR="002C3EE8" w:rsidRPr="00D90108">
        <w:t>АБОНЕНТ своими действиями или бездействием создает опасность нарушения надлежащего</w:t>
      </w:r>
      <w:r w:rsidR="00900F5D">
        <w:t xml:space="preserve"> </w:t>
      </w:r>
      <w:r w:rsidR="002C3EE8" w:rsidRPr="00D90108">
        <w:t>функционирования сети связи или оборудования ОПЕРАТОРА или других абонентов ОПЕРАТОРА.</w:t>
      </w:r>
    </w:p>
    <w:p w:rsidR="002C3EE8" w:rsidRPr="00D90108" w:rsidRDefault="00A551C6" w:rsidP="00A551C6">
      <w:pPr>
        <w:pStyle w:val="aff1"/>
        <w:jc w:val="both"/>
      </w:pPr>
      <w:r>
        <w:t xml:space="preserve">     </w:t>
      </w:r>
      <w:r w:rsidR="002C3EE8" w:rsidRPr="00D90108">
        <w:t>В этом случае отказ в предоставлении или приостановление предоставления Услуг по настоящему ДОГОВОРУ допускается в той мере, в какой это необходимо для устранения такой опасности;</w:t>
      </w:r>
    </w:p>
    <w:p w:rsidR="002C3EE8" w:rsidRPr="00D90108" w:rsidRDefault="00A551C6" w:rsidP="00A551C6">
      <w:pPr>
        <w:pStyle w:val="aff1"/>
        <w:jc w:val="both"/>
      </w:pPr>
      <w:r>
        <w:t xml:space="preserve">     - в</w:t>
      </w:r>
      <w:r w:rsidR="002C3EE8" w:rsidRPr="00D90108">
        <w:t xml:space="preserve"> иных случаях, установленных законодательством Российской Федерации.</w:t>
      </w:r>
    </w:p>
    <w:p w:rsidR="002C3EE8" w:rsidRDefault="00A551C6" w:rsidP="00A551C6">
      <w:pPr>
        <w:pStyle w:val="aff1"/>
        <w:jc w:val="both"/>
      </w:pPr>
      <w:r>
        <w:t xml:space="preserve">     4.2.4. </w:t>
      </w:r>
      <w:r w:rsidR="002C3EE8" w:rsidRPr="00D90108">
        <w:t xml:space="preserve">В случае не устранения указанных в подпункте 4.2.3 настоящего ДОГОВОРА нарушений в течение 6 (шести) месяцев со дня получения АБОНЕНТОМ от ОПЕРАТОРА уведомления в письменной форме о приостановлении оказание Услуг, в одностороннем порядке </w:t>
      </w:r>
      <w:r w:rsidR="00D609E7">
        <w:t xml:space="preserve">отказаться от исполнения настоящего </w:t>
      </w:r>
      <w:r w:rsidR="002C3EE8" w:rsidRPr="00D90108">
        <w:t xml:space="preserve"> ДОГОВОР</w:t>
      </w:r>
      <w:r w:rsidR="00D609E7">
        <w:t>А</w:t>
      </w:r>
      <w:r w:rsidR="002C3EE8" w:rsidRPr="00D90108">
        <w:t xml:space="preserve"> без дополнительного уведомления АБОНЕНТА.</w:t>
      </w:r>
    </w:p>
    <w:p w:rsidR="00B04E72" w:rsidRPr="00B04E72" w:rsidRDefault="00B04E72" w:rsidP="00A551C6">
      <w:pPr>
        <w:pStyle w:val="aff1"/>
        <w:jc w:val="both"/>
      </w:pPr>
    </w:p>
    <w:p w:rsidR="002C3EE8" w:rsidRPr="00D90108" w:rsidRDefault="00A551C6" w:rsidP="00A551C6">
      <w:pPr>
        <w:pStyle w:val="aff1"/>
        <w:jc w:val="both"/>
        <w:rPr>
          <w:b/>
        </w:rPr>
      </w:pPr>
      <w:r>
        <w:rPr>
          <w:b/>
        </w:rPr>
        <w:t xml:space="preserve">     4.3. </w:t>
      </w:r>
      <w:r w:rsidR="002C3EE8" w:rsidRPr="00D90108">
        <w:rPr>
          <w:b/>
        </w:rPr>
        <w:t>АБОНЕНТ обязуется</w:t>
      </w:r>
      <w:r w:rsidR="002C3EE8" w:rsidRPr="00A551C6">
        <w:rPr>
          <w:b/>
        </w:rPr>
        <w:t>:</w:t>
      </w:r>
    </w:p>
    <w:p w:rsidR="002C3EE8" w:rsidRPr="00D90108" w:rsidRDefault="00A551C6" w:rsidP="00A551C6">
      <w:pPr>
        <w:pStyle w:val="aff1"/>
        <w:jc w:val="both"/>
      </w:pPr>
      <w:r>
        <w:t xml:space="preserve">     4.3.1.</w:t>
      </w:r>
      <w:r w:rsidR="002C3EE8" w:rsidRPr="00D90108">
        <w:t>Вносить плату за предоставление доступа к Сети передачи данных и оказанные ему Услуги, а также Дополнительные услуги, предусмотренные условиями ДОГОВОРА в соответствии с тарифами ОПЕРАТОРА в полном объеме и в определенные ДОГОВОРОМ сроки.</w:t>
      </w:r>
    </w:p>
    <w:p w:rsidR="002C3EE8" w:rsidRDefault="00A551C6" w:rsidP="00A551C6">
      <w:pPr>
        <w:pStyle w:val="aff1"/>
        <w:jc w:val="both"/>
      </w:pPr>
      <w:r>
        <w:t xml:space="preserve">     4.3.2. </w:t>
      </w:r>
      <w:r w:rsidR="002C3EE8" w:rsidRPr="00D90108">
        <w:t>Согласовать с ОПЕРАТОРОМ спецификацию своего сетевого оборудования, которое должно быть соединено каналом связи с сетевым оборудованием ОПЕРАТОРА.</w:t>
      </w:r>
    </w:p>
    <w:p w:rsidR="002C3EE8" w:rsidRPr="00A155CE" w:rsidRDefault="00A551C6" w:rsidP="00A551C6">
      <w:pPr>
        <w:pStyle w:val="aff1"/>
        <w:jc w:val="both"/>
      </w:pPr>
      <w:r>
        <w:t xml:space="preserve">     4.3.3. </w:t>
      </w:r>
      <w:r w:rsidR="002C3EE8" w:rsidRPr="00D90108">
        <w:t xml:space="preserve">Сообщать </w:t>
      </w:r>
      <w:r w:rsidR="002C3EE8" w:rsidRPr="007F4520">
        <w:t xml:space="preserve">ОПЕРАТОРУ список сетевых реквизитов сетевого оборудования АБОНЕНТА в соответствии с Регламентом </w:t>
      </w:r>
      <w:r w:rsidR="00C74ACD" w:rsidRPr="00BD1765">
        <w:t>подключения к сети передачи данных и оказания услуги</w:t>
      </w:r>
      <w:r w:rsidR="00C74ACD" w:rsidRPr="007F4520">
        <w:t xml:space="preserve"> </w:t>
      </w:r>
      <w:r w:rsidR="002C3EE8" w:rsidRPr="007F4520">
        <w:t>(Приложение</w:t>
      </w:r>
      <w:r w:rsidR="002C3EE8" w:rsidRPr="00D90108">
        <w:t xml:space="preserve"> № 2).</w:t>
      </w:r>
      <w:r w:rsidR="00A155CE" w:rsidRPr="00A155CE">
        <w:t xml:space="preserve"> </w:t>
      </w:r>
    </w:p>
    <w:p w:rsidR="002C3EE8" w:rsidRPr="00D90108" w:rsidRDefault="00A551C6" w:rsidP="00A551C6">
      <w:pPr>
        <w:pStyle w:val="aff1"/>
        <w:jc w:val="both"/>
        <w:rPr>
          <w:b/>
        </w:rPr>
      </w:pPr>
      <w:r>
        <w:t xml:space="preserve">     4.3.4. </w:t>
      </w:r>
      <w:r w:rsidR="002C3EE8" w:rsidRPr="00D90108">
        <w:t>После установки и настройки сетевого оборудования ОПЕРАТОРА подписать Акт начала оказания Услуг (Приложение № 4 к настоящему ДОГОВОРУ) в течение</w:t>
      </w:r>
      <w:proofErr w:type="gramStart"/>
      <w:r w:rsidR="002C3EE8" w:rsidRPr="00D90108">
        <w:t xml:space="preserve"> </w:t>
      </w:r>
      <w:r w:rsidR="00BE03CE">
        <w:t>____</w:t>
      </w:r>
      <w:r w:rsidR="002C3EE8" w:rsidRPr="00D90108">
        <w:t xml:space="preserve"> (</w:t>
      </w:r>
      <w:r w:rsidR="00BE03CE">
        <w:t>_____</w:t>
      </w:r>
      <w:r w:rsidR="002C3EE8" w:rsidRPr="00D90108">
        <w:t xml:space="preserve">) </w:t>
      </w:r>
      <w:proofErr w:type="spellStart"/>
      <w:proofErr w:type="gramEnd"/>
      <w:r w:rsidR="002C3EE8" w:rsidRPr="00D90108">
        <w:t>рабоч</w:t>
      </w:r>
      <w:proofErr w:type="spellEnd"/>
      <w:r w:rsidR="00B04E72">
        <w:t xml:space="preserve"> </w:t>
      </w:r>
      <w:r w:rsidR="00BE03CE">
        <w:t>(</w:t>
      </w:r>
      <w:r w:rsidR="002C3EE8" w:rsidRPr="00D90108">
        <w:t>его</w:t>
      </w:r>
      <w:r w:rsidR="00BE03CE">
        <w:t>)</w:t>
      </w:r>
      <w:r w:rsidR="002C3EE8" w:rsidRPr="00D90108">
        <w:t xml:space="preserve"> дня  с момента завершения выполнения работ по подключению, которое осуществляется в соответствии с Регламентом. Дата подписания указанного Акта является датой начала оказания Услуг в соответствии с условиями настоящего ДОГОВОРА. В случае одностороннего отказа АБОНЕНТА от подписания Акта после завершения работ по предоставлению доступа к Услугам (в том числе в случае немотивированного отказа АБОНЕНТА) ОПЕРАТОРУ возмещается стоимость предоставления доступа к Услугам в соответствии с Заказом.</w:t>
      </w:r>
    </w:p>
    <w:p w:rsidR="002C3EE8" w:rsidRPr="00D90108" w:rsidRDefault="00A551C6" w:rsidP="00A551C6">
      <w:pPr>
        <w:pStyle w:val="aff1"/>
        <w:jc w:val="both"/>
        <w:rPr>
          <w:b/>
        </w:rPr>
      </w:pPr>
      <w:r>
        <w:t xml:space="preserve">     4.3.5. </w:t>
      </w:r>
      <w:r w:rsidR="002C3EE8" w:rsidRPr="00D90108">
        <w:t>При необходимости обеспечить предоставление места в своих помещениях для размещения оборудования ОПЕРАТОРА, для оказания Услуг по ДОГОВОРУ. Подписать Акт приема-передачи оборудования (Приложение № 3 к настоящему ДОГОВОРУ) о передаче АБОНЕНТУ для организации связи оборудования ОПЕРАТОРА, установленного в помещениях АБОНЕНТА и являющегося собственностью ОПЕРАТОРА.</w:t>
      </w:r>
    </w:p>
    <w:p w:rsidR="002C3EE8" w:rsidRPr="00D90108" w:rsidRDefault="00A551C6" w:rsidP="00A551C6">
      <w:pPr>
        <w:pStyle w:val="aff1"/>
        <w:jc w:val="both"/>
        <w:rPr>
          <w:b/>
        </w:rPr>
      </w:pPr>
      <w:r>
        <w:t xml:space="preserve">     4.3.6. </w:t>
      </w:r>
      <w:r w:rsidR="002C3EE8" w:rsidRPr="00D90108">
        <w:t>Обеспечить беспрепятственный доступ технических специалистов ОПЕРАТОРА в помещения, где установлено оборудование ОПЕРАТОРА. Обеспечить заземление и подачу по заранее согласованным параметрам электропитания к оборудованию ОПЕРАТОРА, установленного у АБОНЕНТА, в соответствии с действующими техническими нормами и требованиями руководства по эксплуатации этого оборудования.</w:t>
      </w:r>
    </w:p>
    <w:p w:rsidR="002C3EE8" w:rsidRPr="00D90108" w:rsidRDefault="002C3EE8" w:rsidP="00A551C6">
      <w:pPr>
        <w:pStyle w:val="aff1"/>
        <w:jc w:val="both"/>
        <w:rPr>
          <w:b/>
        </w:rPr>
      </w:pPr>
      <w:r w:rsidRPr="00D90108">
        <w:t xml:space="preserve">Содержать оборудование ОПЕРАТОРА, установленное в помещении АБОНЕНТА, в исправном состоянии, использовать его в соответствии с техническими требованиями ОПЕРАТОРА, указанными в Регламенте, и возвратить его в случае </w:t>
      </w:r>
      <w:r w:rsidRPr="00A60BF2">
        <w:t>расторжения</w:t>
      </w:r>
      <w:r w:rsidRPr="00D90108">
        <w:t xml:space="preserve"> </w:t>
      </w:r>
      <w:r w:rsidRPr="00D90108">
        <w:lastRenderedPageBreak/>
        <w:t>настоящего ДОГОВОРА по инициативе любой из СТОРОН, согласно Акту приема-передачи оборудования (Приложение № 3 к настоящему ДОГОВОРУ).</w:t>
      </w:r>
    </w:p>
    <w:p w:rsidR="002C3EE8" w:rsidRPr="00D90108" w:rsidRDefault="00A551C6" w:rsidP="00A551C6">
      <w:pPr>
        <w:pStyle w:val="aff1"/>
        <w:jc w:val="both"/>
      </w:pPr>
      <w:r>
        <w:t xml:space="preserve">     4.3.7. </w:t>
      </w:r>
      <w:r w:rsidR="002C3EE8" w:rsidRPr="00D90108">
        <w:t>АБОНЕНТ не вправе передавать права по настоящему ДОГОВОРУ третьим лицам.</w:t>
      </w:r>
    </w:p>
    <w:p w:rsidR="002C3EE8" w:rsidRPr="00D90108" w:rsidRDefault="00A551C6" w:rsidP="00A551C6">
      <w:pPr>
        <w:pStyle w:val="aff1"/>
        <w:jc w:val="both"/>
      </w:pPr>
      <w:r>
        <w:t xml:space="preserve">     4.3.8. </w:t>
      </w:r>
      <w:r w:rsidR="002C3EE8" w:rsidRPr="00D90108">
        <w:t>При обнаружении АБОНЕНТОМ аварийных ситуаций, перерывов в предоставлении или ухудшении качества оказываемых Услуг обратиться в службу технической поддержки ОПЕРАТОРА по телефонам, указанным в Регламенте настоящего ДОГОВОРА, для принятия ОПЕРАТОРОМ надлежащих мер по поддержанию качества Услуг.</w:t>
      </w:r>
    </w:p>
    <w:p w:rsidR="002C3EE8" w:rsidRPr="00B04E72" w:rsidRDefault="00A551C6" w:rsidP="00A551C6">
      <w:pPr>
        <w:pStyle w:val="aff1"/>
        <w:jc w:val="both"/>
        <w:rPr>
          <w:b/>
        </w:rPr>
      </w:pPr>
      <w:r>
        <w:t xml:space="preserve">     4.3.9. </w:t>
      </w:r>
      <w:r w:rsidR="002C3EE8" w:rsidRPr="00D90108">
        <w:t>Использовать только сертифицированное оборудование связи и лицензированное программное обеспечение.</w:t>
      </w:r>
    </w:p>
    <w:p w:rsidR="00B04E72" w:rsidRPr="00B04E72" w:rsidRDefault="00B04E72" w:rsidP="00A551C6">
      <w:pPr>
        <w:pStyle w:val="aff1"/>
        <w:jc w:val="both"/>
        <w:rPr>
          <w:b/>
        </w:rPr>
      </w:pPr>
    </w:p>
    <w:p w:rsidR="002C3EE8" w:rsidRPr="00D90108" w:rsidRDefault="00A551C6" w:rsidP="00A551C6">
      <w:pPr>
        <w:pStyle w:val="aff1"/>
        <w:jc w:val="both"/>
        <w:rPr>
          <w:b/>
        </w:rPr>
      </w:pPr>
      <w:r>
        <w:rPr>
          <w:b/>
        </w:rPr>
        <w:t xml:space="preserve">     4.4. </w:t>
      </w:r>
      <w:r w:rsidR="002C3EE8" w:rsidRPr="00D90108">
        <w:rPr>
          <w:b/>
        </w:rPr>
        <w:t>АБОНЕНТ имеет право:</w:t>
      </w:r>
    </w:p>
    <w:p w:rsidR="002C3EE8" w:rsidRPr="00D90108" w:rsidRDefault="00A551C6" w:rsidP="00A551C6">
      <w:pPr>
        <w:pStyle w:val="aff1"/>
        <w:jc w:val="both"/>
      </w:pPr>
      <w:r>
        <w:t xml:space="preserve">     4.4.1. </w:t>
      </w:r>
      <w:r w:rsidR="002C3EE8" w:rsidRPr="00D90108">
        <w:t>Ежедневно и круглосуточно использовать предоставляемые по ДОГОВОРУ Услуги в необходимом объёме,  заявленном им в Заказе.</w:t>
      </w:r>
    </w:p>
    <w:p w:rsidR="002C3EE8" w:rsidRPr="00D90108" w:rsidRDefault="00A551C6" w:rsidP="00A551C6">
      <w:pPr>
        <w:pStyle w:val="aff1"/>
        <w:jc w:val="both"/>
      </w:pPr>
      <w:r>
        <w:t xml:space="preserve">     4.4.2. </w:t>
      </w:r>
      <w:r w:rsidR="002C3EE8" w:rsidRPr="00D90108">
        <w:t>Отказаться в любое время в одностороннем порядке от исполнения настоящего ДОГОВОРА (или Заказа) при условии возмещения ОПЕРАТОРУ  всех фактически понесенных расходов.</w:t>
      </w:r>
    </w:p>
    <w:p w:rsidR="002C3EE8" w:rsidRPr="00D90108" w:rsidRDefault="00A551C6" w:rsidP="00A551C6">
      <w:pPr>
        <w:pStyle w:val="aff1"/>
        <w:jc w:val="both"/>
      </w:pPr>
      <w:r>
        <w:t xml:space="preserve">     4.4.3. </w:t>
      </w:r>
      <w:r w:rsidR="002C3EE8" w:rsidRPr="00D90108">
        <w:t>Отказаться от оплаты Услуг, не предусмотренных настоящим ДОГОВОРОМ и предоставленных ему без его согласия.</w:t>
      </w:r>
    </w:p>
    <w:p w:rsidR="002C3EE8" w:rsidRPr="00D90108" w:rsidRDefault="00A551C6" w:rsidP="00A551C6">
      <w:pPr>
        <w:pStyle w:val="aff1"/>
        <w:jc w:val="both"/>
      </w:pPr>
      <w:r>
        <w:t xml:space="preserve">     4.4.4. </w:t>
      </w:r>
      <w:r w:rsidR="002C3EE8" w:rsidRPr="00D90108">
        <w:t>Назначить по согласованию с ОПЕРАТОРОМ новый срок начала оказания Услуг, если несоблюдение сроков было обусловлено обстоятельствами непреодолимой силы, о которых АБОНЕНТУ было сообщено до истечения назначенного срока начала оказания Услуг.</w:t>
      </w:r>
    </w:p>
    <w:p w:rsidR="001A1D8E" w:rsidRPr="003C5697" w:rsidRDefault="00A551C6" w:rsidP="00A551C6">
      <w:pPr>
        <w:pStyle w:val="aff1"/>
        <w:jc w:val="both"/>
      </w:pPr>
      <w:r>
        <w:t xml:space="preserve">     4.4.5. </w:t>
      </w:r>
      <w:r w:rsidR="002C3EE8" w:rsidRPr="00D90108">
        <w:t xml:space="preserve">Подать заявление о приостановлении оказания Услуг не позднее, чем за 10 (десять) </w:t>
      </w:r>
      <w:r w:rsidR="00A155CE">
        <w:t xml:space="preserve">календарных </w:t>
      </w:r>
      <w:r w:rsidR="002C3EE8" w:rsidRPr="00D90108">
        <w:t xml:space="preserve">дней  до предполагаемой даты приостановления Услуг. Приостановление Услуг производится ОПЕРАТОРОМ с 1-го числа календарного месяца следующего за месяцем после получения ОПЕРАТОРОМ от АБОНЕНТА заявления о приостановлении оказания Услуг. Приостановление оказания Услуг, может быть осуществлено только на срок, кратный 1 (одному) календарному месяцу. </w:t>
      </w:r>
    </w:p>
    <w:p w:rsidR="002C3EE8" w:rsidRPr="00D90108" w:rsidRDefault="00A551C6" w:rsidP="00A551C6">
      <w:pPr>
        <w:pStyle w:val="aff1"/>
        <w:jc w:val="both"/>
      </w:pPr>
      <w:r>
        <w:t xml:space="preserve">     </w:t>
      </w:r>
      <w:r w:rsidR="002C3EE8" w:rsidRPr="00D90108">
        <w:t xml:space="preserve">При этом с АБОНЕНТА взимается плата за весь период, указанный в заявлении, в соответствии с тарифами на услуги «Временное отключение абонента от сети по заявлению» и «Резервирование порта на период временного отключения абонента от сети по заявлению». </w:t>
      </w:r>
    </w:p>
    <w:p w:rsidR="002C3EE8" w:rsidRDefault="00A551C6" w:rsidP="00A551C6">
      <w:pPr>
        <w:pStyle w:val="aff1"/>
        <w:jc w:val="both"/>
      </w:pPr>
      <w:r>
        <w:t xml:space="preserve">     4.4.6. </w:t>
      </w:r>
      <w:r w:rsidR="002C3EE8" w:rsidRPr="00D90108">
        <w:t>Обратиться с письменным запросом об осуществлении перерасчёта ежемесячной платы в случае не предоставления ОПЕРАТОРОМ Услуг по ДОГОВОРУ при условии превышения суммарной продолжительности перерывов в оказании Услуг свыше 4 (четырех) часов в течение календарного месяца. Перерасчет осуществляется исходя из длительности перерыва в предоставлении услуг в размере 1/720 от ежемесячной платы за прерванную Услугу за каждый полный и неполный час перерыва. При этом перерывы более 30 (тридцати) минут округляются до 1 (одного) часа. Перерывы в предоставлении Услуг продолжительностью менее 30 (тридцати) минут при перерасчете не учитываются.</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4.4.7</w:t>
      </w:r>
      <w:r w:rsidRPr="0086125D">
        <w:t>. Абонент вправе отказаться от заключения и (или) исполнения Договора в одностороннем несудебном порядке, также при нарушении Оператором</w:t>
      </w:r>
      <w:r>
        <w:t xml:space="preserve"> п.4.1.8-4.1.10</w:t>
      </w:r>
      <w:r w:rsidRPr="0086125D">
        <w:t xml:space="preserve"> Договора в следующих случаях:</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 не предоставления Оператором информации о цепочке своих собственников (юридических, физических лиц, включая конечных бенефициаров), в сроки установленные Договором,</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w:t>
      </w:r>
      <w:proofErr w:type="gramStart"/>
      <w:r w:rsidRPr="0086125D">
        <w:t>- предоставления  Оператором указанной информации не в полном объеме и/или в формате не соответствующем</w:t>
      </w:r>
      <w:r>
        <w:t xml:space="preserve"> установленному в Приложении № 7</w:t>
      </w:r>
      <w:r w:rsidRPr="0086125D">
        <w:t xml:space="preserve"> к Договору, </w:t>
      </w:r>
      <w:proofErr w:type="gramEnd"/>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 предоставления Оператором указанной информации в отношении своих собственников/бенефициаров, являющихся физическими лицами, без предоставления </w:t>
      </w:r>
      <w:r w:rsidRPr="0086125D">
        <w:lastRenderedPageBreak/>
        <w:t>письменного согласия указанных физических лиц на обработку и передачу их персональных данных (по фо</w:t>
      </w:r>
      <w:r>
        <w:t>рме утвержденной Приложением № 8</w:t>
      </w:r>
      <w:r w:rsidRPr="0086125D">
        <w:t xml:space="preserve"> к Договору), </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Оператора в течение срока действия Договора,</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 предоставления Оператором недостоверной информации в отношении полной цепочки своих собственников (юридических и физических лиц, включая конечных бенефициаров).</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При наличии со стороны Оператора указанных нарушений, Абонент вправе письменно уведомить Оператора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Оператором письменного уведомления Абонента об отказе от исполнения Договора в одностороннем несудебном порядке.</w:t>
      </w:r>
    </w:p>
    <w:p w:rsidR="002C3EE8" w:rsidRPr="00D90108" w:rsidRDefault="002C3EE8" w:rsidP="00A551C6">
      <w:pPr>
        <w:pStyle w:val="aff1"/>
        <w:jc w:val="both"/>
      </w:pPr>
    </w:p>
    <w:p w:rsidR="002C3EE8" w:rsidRPr="001C0071" w:rsidRDefault="00B04E72" w:rsidP="00E947D3">
      <w:pPr>
        <w:pStyle w:val="aff1"/>
        <w:numPr>
          <w:ilvl w:val="0"/>
          <w:numId w:val="12"/>
        </w:numPr>
        <w:jc w:val="center"/>
        <w:rPr>
          <w:b/>
        </w:rPr>
      </w:pPr>
      <w:r w:rsidRPr="001C0071">
        <w:rPr>
          <w:b/>
        </w:rPr>
        <w:t>ПОРЯДОК ОПЛАТЫ УСЛУГ ПО ДОГОВОРУ</w:t>
      </w:r>
    </w:p>
    <w:p w:rsidR="001C0071" w:rsidRPr="00A551C6" w:rsidRDefault="001C0071" w:rsidP="001C0071">
      <w:pPr>
        <w:pStyle w:val="aff1"/>
        <w:ind w:left="720"/>
        <w:rPr>
          <w:highlight w:val="yellow"/>
        </w:rPr>
      </w:pPr>
    </w:p>
    <w:p w:rsidR="002C3EE8" w:rsidRPr="00D90108" w:rsidRDefault="001C0071" w:rsidP="001C0071">
      <w:pPr>
        <w:pStyle w:val="aff1"/>
        <w:jc w:val="both"/>
      </w:pPr>
      <w:r>
        <w:t xml:space="preserve">     5.1. </w:t>
      </w:r>
      <w:r w:rsidR="002C3EE8" w:rsidRPr="00D90108">
        <w:t xml:space="preserve">Оплата за подключение к Сети передачи данных производится в следующем порядке: АБОНЕНТ оплачивает 100% от стоимости подключения в течение </w:t>
      </w:r>
      <w:r w:rsidR="00BE03CE">
        <w:t>1</w:t>
      </w:r>
      <w:r w:rsidR="002C3EE8" w:rsidRPr="00D90108">
        <w:t>5 (пят</w:t>
      </w:r>
      <w:r w:rsidR="00BE03CE">
        <w:t>надцати</w:t>
      </w:r>
      <w:r w:rsidR="002C3EE8" w:rsidRPr="00D90108">
        <w:t xml:space="preserve">) календарных дней начиная </w:t>
      </w:r>
      <w:proofErr w:type="gramStart"/>
      <w:r w:rsidR="002C3EE8" w:rsidRPr="00D90108">
        <w:t>с</w:t>
      </w:r>
      <w:proofErr w:type="gramEnd"/>
      <w:r w:rsidR="002C3EE8" w:rsidRPr="00D90108">
        <w:t xml:space="preserve"> дня выставления счета по соответствующему Заказу.</w:t>
      </w:r>
    </w:p>
    <w:p w:rsidR="00B82DCC" w:rsidRPr="00BD1765" w:rsidRDefault="00B82DCC" w:rsidP="001C0071">
      <w:pPr>
        <w:pStyle w:val="aff1"/>
        <w:jc w:val="both"/>
      </w:pPr>
      <w:r>
        <w:t xml:space="preserve">     </w:t>
      </w:r>
      <w:r w:rsidR="001C0071">
        <w:t xml:space="preserve">5.2. </w:t>
      </w:r>
      <w:r w:rsidRPr="00BD1765">
        <w:t xml:space="preserve">Оплата по настоящему Договору производится Абонентом безналичным расчетом путем перечисления денежных средств на расчетный счет Оператора </w:t>
      </w:r>
      <w:r w:rsidR="00BD1765" w:rsidRPr="00BD1765">
        <w:t>в течение</w:t>
      </w:r>
      <w:r w:rsidRPr="00BD1765">
        <w:t xml:space="preserve"> 20 </w:t>
      </w:r>
      <w:r w:rsidR="00BD1765" w:rsidRPr="00BD1765">
        <w:t xml:space="preserve"> </w:t>
      </w:r>
      <w:r w:rsidR="00A155CE">
        <w:t xml:space="preserve">(двадцати) календарных </w:t>
      </w:r>
      <w:r w:rsidR="00BD1765" w:rsidRPr="00BD1765">
        <w:t>дней с момента выставления счета на оплату.</w:t>
      </w:r>
    </w:p>
    <w:p w:rsidR="00B82DCC" w:rsidRPr="00BD1765" w:rsidRDefault="00B82DCC" w:rsidP="001C0071">
      <w:pPr>
        <w:pStyle w:val="aff1"/>
        <w:jc w:val="both"/>
      </w:pPr>
      <w:r w:rsidRPr="00BD1765">
        <w:t xml:space="preserve">      Счет на оплату выставляется </w:t>
      </w:r>
      <w:r w:rsidR="00BD1765">
        <w:t>Оператором в адрес Абонента до 5</w:t>
      </w:r>
      <w:r w:rsidRPr="00BD1765">
        <w:t xml:space="preserve"> числа месяца следующего </w:t>
      </w:r>
      <w:proofErr w:type="gramStart"/>
      <w:r w:rsidRPr="00BD1765">
        <w:t>за</w:t>
      </w:r>
      <w:proofErr w:type="gramEnd"/>
      <w:r w:rsidRPr="00BD1765">
        <w:t xml:space="preserve"> расчетным. Счет</w:t>
      </w:r>
      <w:r w:rsidR="00BD1765">
        <w:t xml:space="preserve"> на оплату</w:t>
      </w:r>
      <w:r w:rsidRPr="00BD1765">
        <w:t xml:space="preserve">, выставляемый Абоненту за Услуги, является расчетным документом, в котором отражаются данные о денежных обязательствах Абонента. </w:t>
      </w:r>
    </w:p>
    <w:p w:rsidR="00B82DCC" w:rsidRPr="00BD1765" w:rsidRDefault="001C0071" w:rsidP="001C0071">
      <w:pPr>
        <w:pStyle w:val="aff1"/>
        <w:jc w:val="both"/>
      </w:pPr>
      <w:r>
        <w:t xml:space="preserve">       </w:t>
      </w:r>
      <w:r w:rsidR="00B82DCC" w:rsidRPr="00BD1765">
        <w:t>Адрес доставки счета для Абонента: ____________________ (указывается полный адрес Абонента).</w:t>
      </w:r>
    </w:p>
    <w:p w:rsidR="00C74ACD" w:rsidRPr="00BD1765" w:rsidRDefault="00BD1765" w:rsidP="001C0071">
      <w:pPr>
        <w:pStyle w:val="aff1"/>
        <w:jc w:val="both"/>
      </w:pPr>
      <w:r>
        <w:t xml:space="preserve">       </w:t>
      </w:r>
      <w:r w:rsidR="00B82DCC" w:rsidRPr="00BD1765">
        <w:t>Способ доставки счета: _____________________ (указать каким образом доставляется счет в адрес Абонента).</w:t>
      </w:r>
    </w:p>
    <w:p w:rsidR="002C3EE8" w:rsidRPr="00C74ACD" w:rsidRDefault="00C74ACD" w:rsidP="001C0071">
      <w:pPr>
        <w:pStyle w:val="aff1"/>
        <w:jc w:val="both"/>
      </w:pPr>
      <w:r>
        <w:t xml:space="preserve"> </w:t>
      </w:r>
      <w:r w:rsidR="00BD1765">
        <w:t xml:space="preserve">   </w:t>
      </w:r>
      <w:r>
        <w:t xml:space="preserve">  </w:t>
      </w:r>
      <w:r w:rsidR="001C0071">
        <w:t xml:space="preserve"> 5.3.</w:t>
      </w:r>
      <w:r>
        <w:t xml:space="preserve"> </w:t>
      </w:r>
      <w:r w:rsidR="002C3EE8" w:rsidRPr="00C74ACD">
        <w:t>За неполный месяц оказания Услуги постоянная ежемесячная плата взимается в размере пропорционально количеству дней фактического пользования Услугой.</w:t>
      </w:r>
    </w:p>
    <w:p w:rsidR="002C3EE8" w:rsidRPr="00D90108" w:rsidRDefault="001C0071" w:rsidP="001C0071">
      <w:pPr>
        <w:pStyle w:val="aff1"/>
        <w:jc w:val="both"/>
      </w:pPr>
      <w:r>
        <w:t xml:space="preserve">       5.4. </w:t>
      </w:r>
      <w:r w:rsidR="002C3EE8" w:rsidRPr="00D90108">
        <w:t>При выборе АБОНЕНТОМ тарифного плана «По фиксированной полосе»:</w:t>
      </w:r>
    </w:p>
    <w:p w:rsidR="002C3EE8" w:rsidRPr="00D90108" w:rsidRDefault="001C0071" w:rsidP="001C0071">
      <w:pPr>
        <w:pStyle w:val="aff1"/>
        <w:jc w:val="both"/>
      </w:pPr>
      <w:r>
        <w:t xml:space="preserve">       </w:t>
      </w:r>
      <w:r w:rsidR="002C3EE8" w:rsidRPr="00D90108">
        <w:t>Ежемесячный платеж не зависит от объема потребляемого трафика.</w:t>
      </w:r>
    </w:p>
    <w:p w:rsidR="002C3EE8" w:rsidRPr="00D90108" w:rsidRDefault="001C0071" w:rsidP="001C0071">
      <w:pPr>
        <w:pStyle w:val="aff1"/>
        <w:jc w:val="both"/>
      </w:pPr>
      <w:r>
        <w:t xml:space="preserve">       </w:t>
      </w:r>
      <w:r w:rsidR="002C3EE8" w:rsidRPr="00D90108">
        <w:t>При выборе АБОНЕНТОМ тарифного плана «По фактическому трафику»:</w:t>
      </w:r>
    </w:p>
    <w:p w:rsidR="002C3EE8" w:rsidRPr="00D90108" w:rsidRDefault="001C0071" w:rsidP="001C0071">
      <w:pPr>
        <w:pStyle w:val="aff1"/>
        <w:jc w:val="both"/>
      </w:pPr>
      <w:r>
        <w:t xml:space="preserve">       </w:t>
      </w:r>
      <w:r w:rsidR="002C3EE8" w:rsidRPr="00D90108">
        <w:t>Ежемесячный платеж включает в себя абонентскую плату за пользование портом с установленным лимитом входящего трафика, в соответствии с выбранным АБОНЕНТОМ тарифным планом и переменную плату за трафик, потребленный сверх установленного ежемесячного лимита.</w:t>
      </w:r>
    </w:p>
    <w:p w:rsidR="002C3EE8" w:rsidRPr="00D90108" w:rsidRDefault="001C0071" w:rsidP="001C0071">
      <w:pPr>
        <w:pStyle w:val="aff1"/>
        <w:jc w:val="both"/>
      </w:pPr>
      <w:r>
        <w:t xml:space="preserve">       </w:t>
      </w:r>
      <w:r w:rsidR="002C3EE8" w:rsidRPr="00D90108">
        <w:t>За единицу тарификации принимается 1 Гбайт (1 Гбайт=1024 Мбайт, 1 Мб=1024 Кбайт, 1 кб=1024 байт). При расчетах учитывается только входящий на порт доступа трафик.</w:t>
      </w:r>
    </w:p>
    <w:p w:rsidR="002C3EE8" w:rsidRPr="00D90108" w:rsidRDefault="001C0071" w:rsidP="001C0071">
      <w:pPr>
        <w:pStyle w:val="aff1"/>
        <w:jc w:val="both"/>
      </w:pPr>
      <w:r>
        <w:t xml:space="preserve">       5.5. </w:t>
      </w:r>
      <w:r w:rsidR="002C3EE8" w:rsidRPr="00D90108">
        <w:t>Основанием для выставления счетов АБОНЕНТУ за предоставленные Услуги являются данные сертифицированной автоматизированной системы расчетов ОПЕРАТОРА.</w:t>
      </w:r>
    </w:p>
    <w:p w:rsidR="002C3EE8" w:rsidRPr="00D90108" w:rsidRDefault="001C0071" w:rsidP="001C0071">
      <w:pPr>
        <w:pStyle w:val="aff1"/>
        <w:jc w:val="both"/>
      </w:pPr>
      <w:r>
        <w:t xml:space="preserve">       5.6.</w:t>
      </w:r>
      <w:r w:rsidR="002C3EE8" w:rsidRPr="00D90108">
        <w:t>Оператором ведется учет и тарификация входящего в порт доступа трафика.</w:t>
      </w:r>
    </w:p>
    <w:p w:rsidR="00967231" w:rsidRDefault="001C0071" w:rsidP="001C0071">
      <w:pPr>
        <w:pStyle w:val="aff1"/>
        <w:jc w:val="both"/>
        <w:rPr>
          <w:rFonts w:eastAsia="Calibri"/>
          <w:lang w:eastAsia="en-US"/>
        </w:rPr>
      </w:pPr>
      <w:r>
        <w:t xml:space="preserve">       </w:t>
      </w:r>
      <w:r w:rsidRPr="00D16D45">
        <w:t xml:space="preserve">5.7. </w:t>
      </w:r>
      <w:r w:rsidR="00967231" w:rsidRPr="00D06D58">
        <w:rPr>
          <w:rFonts w:eastAsia="Calibri"/>
          <w:lang w:eastAsia="en-US"/>
        </w:rPr>
        <w:t xml:space="preserve">Моментом исполнения обязательств по оплате является дата </w:t>
      </w:r>
      <w:r w:rsidR="00967231">
        <w:rPr>
          <w:rFonts w:eastAsia="Calibri"/>
          <w:lang w:eastAsia="en-US"/>
        </w:rPr>
        <w:t>списания</w:t>
      </w:r>
      <w:r w:rsidR="00967231" w:rsidRPr="00D06D58">
        <w:rPr>
          <w:rFonts w:eastAsia="Calibri"/>
          <w:lang w:eastAsia="en-US"/>
        </w:rPr>
        <w:t xml:space="preserve"> денежных сре</w:t>
      </w:r>
      <w:proofErr w:type="gramStart"/>
      <w:r w:rsidR="00967231" w:rsidRPr="00D06D58">
        <w:rPr>
          <w:rFonts w:eastAsia="Calibri"/>
          <w:lang w:eastAsia="en-US"/>
        </w:rPr>
        <w:t xml:space="preserve">дств </w:t>
      </w:r>
      <w:r w:rsidR="00967231">
        <w:rPr>
          <w:rFonts w:eastAsia="Calibri"/>
          <w:lang w:eastAsia="en-US"/>
        </w:rPr>
        <w:t>с к</w:t>
      </w:r>
      <w:proofErr w:type="gramEnd"/>
      <w:r w:rsidR="00967231">
        <w:rPr>
          <w:rFonts w:eastAsia="Calibri"/>
          <w:lang w:eastAsia="en-US"/>
        </w:rPr>
        <w:t xml:space="preserve">орреспондентского </w:t>
      </w:r>
      <w:r w:rsidR="00967231" w:rsidRPr="00D06D58">
        <w:rPr>
          <w:rFonts w:eastAsia="Calibri"/>
          <w:lang w:eastAsia="en-US"/>
        </w:rPr>
        <w:t>счет</w:t>
      </w:r>
      <w:r w:rsidR="00967231">
        <w:rPr>
          <w:rFonts w:eastAsia="Calibri"/>
          <w:lang w:eastAsia="en-US"/>
        </w:rPr>
        <w:t>а</w:t>
      </w:r>
      <w:r w:rsidR="00967231" w:rsidRPr="00D06D58">
        <w:rPr>
          <w:rFonts w:eastAsia="Calibri"/>
          <w:lang w:eastAsia="en-US"/>
        </w:rPr>
        <w:t xml:space="preserve"> банка </w:t>
      </w:r>
      <w:r w:rsidR="00967231">
        <w:rPr>
          <w:rFonts w:eastAsia="Calibri"/>
          <w:lang w:eastAsia="en-US"/>
        </w:rPr>
        <w:t>Абонента</w:t>
      </w:r>
      <w:r w:rsidR="00967231" w:rsidRPr="00D06D58">
        <w:rPr>
          <w:rFonts w:eastAsia="Calibri"/>
          <w:lang w:eastAsia="en-US"/>
        </w:rPr>
        <w:t>.</w:t>
      </w:r>
    </w:p>
    <w:p w:rsidR="002C3EE8" w:rsidRDefault="001C0071" w:rsidP="001C0071">
      <w:pPr>
        <w:pStyle w:val="aff1"/>
        <w:jc w:val="both"/>
      </w:pPr>
      <w:r>
        <w:t xml:space="preserve">       5.8. </w:t>
      </w:r>
      <w:r w:rsidR="002C3EE8" w:rsidRPr="00D90108">
        <w:t xml:space="preserve">По факту предоставления Услуг ОПЕРАТОР ежемесячно до 5 (пятого) числа месяца, следующего за </w:t>
      </w:r>
      <w:r w:rsidR="002C3EE8" w:rsidRPr="00C306BB">
        <w:t>месяцем оказания Услуг, выставляет АБОНЕНТУ счет-фактуру, счет, Акт об оказании Услуг</w:t>
      </w:r>
      <w:r w:rsidR="00C74ACD" w:rsidRPr="00C306BB">
        <w:t xml:space="preserve"> </w:t>
      </w:r>
      <w:r w:rsidR="00C74ACD" w:rsidRPr="00B04E72">
        <w:t>(Приложение №5 к настоящему Договору)</w:t>
      </w:r>
      <w:r w:rsidR="002C3EE8" w:rsidRPr="00B04E72">
        <w:t>.</w:t>
      </w:r>
    </w:p>
    <w:p w:rsidR="000E2BD9" w:rsidRDefault="000E2BD9" w:rsidP="001C0071">
      <w:pPr>
        <w:pStyle w:val="aff1"/>
        <w:jc w:val="both"/>
      </w:pPr>
    </w:p>
    <w:p w:rsidR="002C3EE8" w:rsidRPr="00C306BB" w:rsidRDefault="001C0071" w:rsidP="001C0071">
      <w:pPr>
        <w:pStyle w:val="aff1"/>
        <w:jc w:val="both"/>
      </w:pPr>
      <w:r>
        <w:t xml:space="preserve">       5.9. </w:t>
      </w:r>
      <w:r w:rsidR="002C3EE8" w:rsidRPr="00B04E72">
        <w:t xml:space="preserve">ОПЕРАТОР обеспечивает доставку АБОНЕНТУ счета-фактуры, счета, Акта об оказании Услуг в течение 5 (пяти) </w:t>
      </w:r>
      <w:r w:rsidR="00A155CE">
        <w:t xml:space="preserve">календарных </w:t>
      </w:r>
      <w:r w:rsidR="002C3EE8" w:rsidRPr="00B04E72">
        <w:t xml:space="preserve">дней </w:t>
      </w:r>
      <w:proofErr w:type="gramStart"/>
      <w:r w:rsidR="002C3EE8" w:rsidRPr="00B04E72">
        <w:t>с даты выставления</w:t>
      </w:r>
      <w:proofErr w:type="gramEnd"/>
      <w:r w:rsidR="002C3EE8" w:rsidRPr="00B04E72">
        <w:t xml:space="preserve"> счета в соответствии с выбором АБОНЕНТА согласно пункту 10 настоящего ДОГОВОРА.</w:t>
      </w:r>
    </w:p>
    <w:p w:rsidR="00C74ACD" w:rsidRPr="00B04E72" w:rsidRDefault="001C0071" w:rsidP="001C0071">
      <w:pPr>
        <w:pStyle w:val="aff1"/>
        <w:jc w:val="both"/>
      </w:pPr>
      <w:r>
        <w:t xml:space="preserve">       5.10. </w:t>
      </w:r>
      <w:r w:rsidR="00634A93">
        <w:t xml:space="preserve">Абонент в течение </w:t>
      </w:r>
      <w:r w:rsidR="00634A93" w:rsidRPr="00634A93">
        <w:t>3</w:t>
      </w:r>
      <w:r w:rsidR="00634A93">
        <w:t xml:space="preserve"> (трех</w:t>
      </w:r>
      <w:r w:rsidR="00C74ACD" w:rsidRPr="00B04E72">
        <w:t xml:space="preserve">) рабочих дней со дня получения подписанного </w:t>
      </w:r>
      <w:r w:rsidR="00C74ACD" w:rsidRPr="00B04E72">
        <w:rPr>
          <w:bCs/>
          <w:snapToGrid w:val="0"/>
        </w:rPr>
        <w:t>Оператором</w:t>
      </w:r>
      <w:r w:rsidR="00C74ACD" w:rsidRPr="00B04E72">
        <w:t xml:space="preserve"> Акта приема-передачи направляет </w:t>
      </w:r>
      <w:r w:rsidR="00C74ACD" w:rsidRPr="00B04E72">
        <w:rPr>
          <w:bCs/>
          <w:snapToGrid w:val="0"/>
        </w:rPr>
        <w:t>Оператору</w:t>
      </w:r>
      <w:r w:rsidR="00C74ACD" w:rsidRPr="00B04E72">
        <w:t xml:space="preserve"> подписанный со своей стороны Акт приема-передачи оказанных Услуг или мотивированный отказ от приемки результатов оказанных Услуг. </w:t>
      </w:r>
    </w:p>
    <w:p w:rsidR="00C74ACD" w:rsidRPr="00C306BB" w:rsidRDefault="001C0071" w:rsidP="001C0071">
      <w:pPr>
        <w:pStyle w:val="aff1"/>
        <w:jc w:val="both"/>
      </w:pPr>
      <w:r>
        <w:t xml:space="preserve">     </w:t>
      </w:r>
      <w:r w:rsidR="00C74ACD" w:rsidRPr="00B04E72">
        <w:t>В случае мотивированного отказа от приемки результатов оказанных Услуг  Абонен</w:t>
      </w:r>
      <w:r>
        <w:t xml:space="preserve">т в </w:t>
      </w:r>
      <w:proofErr w:type="gramStart"/>
      <w:r>
        <w:t xml:space="preserve">срок, установленный настоящим пунктом </w:t>
      </w:r>
      <w:r w:rsidR="00C74ACD" w:rsidRPr="00B04E72">
        <w:t>Договора обязан</w:t>
      </w:r>
      <w:proofErr w:type="gramEnd"/>
      <w:r w:rsidR="00C74ACD" w:rsidRPr="00B04E72">
        <w:t xml:space="preserve"> письменно сообщить Оператору свои мотивированные замечания по оказанным услугам. Стороны в течение последующих трех рабочих дней по результатам рассмотрения замечаний составляют двусторонний Акт с перечнем  принятых Оператором доработок и сроков их выполнения.</w:t>
      </w:r>
      <w:r w:rsidR="00C74ACD" w:rsidRPr="00C306BB">
        <w:t xml:space="preserve"> </w:t>
      </w:r>
    </w:p>
    <w:p w:rsidR="002C3EE8" w:rsidRPr="00D90108" w:rsidRDefault="002C3EE8" w:rsidP="001C0071">
      <w:pPr>
        <w:pStyle w:val="aff1"/>
        <w:jc w:val="both"/>
      </w:pPr>
      <w:r w:rsidRPr="00D90108">
        <w:t>Тарифы на предоставленные  услуги определяются в российских рублях. Налоги взимаются сверх установленных тарифов согласно действующему законодательству.</w:t>
      </w:r>
    </w:p>
    <w:p w:rsidR="000E2BD9" w:rsidRDefault="000E2BD9" w:rsidP="000E2BD9">
      <w:pPr>
        <w:jc w:val="both"/>
      </w:pPr>
      <w:r>
        <w:t xml:space="preserve">        5.11. </w:t>
      </w:r>
      <w:r w:rsidRPr="00653629">
        <w:t xml:space="preserve">Оператор подтверждает, что форма документа об исполнении им своих обязательств (акт приема-передачи услуг), приведенная в Приложении № 3 к настоящему Договору, является формой первичного учетного документа, утвержденного «_______________» </w:t>
      </w:r>
      <w:r w:rsidRPr="00653629">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ОАО «МРСК Центра» по договору)</w:t>
      </w:r>
      <w:r w:rsidRPr="00653629">
        <w:rPr>
          <w:i/>
          <w:vertAlign w:val="superscript"/>
        </w:rPr>
        <w:footnoteReference w:id="3"/>
      </w:r>
      <w:r w:rsidRPr="00653629">
        <w:rPr>
          <w:i/>
        </w:rPr>
        <w:t>.</w:t>
      </w:r>
    </w:p>
    <w:p w:rsidR="00D576DD" w:rsidRPr="00D90108" w:rsidRDefault="00D576DD" w:rsidP="001C0071">
      <w:pPr>
        <w:pStyle w:val="aff1"/>
        <w:jc w:val="both"/>
      </w:pPr>
    </w:p>
    <w:p w:rsidR="002C3EE8" w:rsidRPr="001C0071" w:rsidRDefault="00B04E72" w:rsidP="00E947D3">
      <w:pPr>
        <w:pStyle w:val="aff1"/>
        <w:numPr>
          <w:ilvl w:val="0"/>
          <w:numId w:val="12"/>
        </w:numPr>
        <w:jc w:val="center"/>
        <w:rPr>
          <w:b/>
          <w:bCs/>
        </w:rPr>
      </w:pPr>
      <w:r w:rsidRPr="001C0071">
        <w:rPr>
          <w:b/>
          <w:bCs/>
        </w:rPr>
        <w:t>ОТВЕТСТВЕННОСТЬ СТОРОН ПО ДОГОВОРУ</w:t>
      </w:r>
    </w:p>
    <w:p w:rsidR="001C0071" w:rsidRPr="00D90108" w:rsidRDefault="001C0071" w:rsidP="001C0071">
      <w:pPr>
        <w:pStyle w:val="aff1"/>
        <w:ind w:left="720"/>
        <w:rPr>
          <w:bCs/>
        </w:rPr>
      </w:pPr>
    </w:p>
    <w:p w:rsidR="002C3EE8" w:rsidRPr="00D90108" w:rsidRDefault="001C0071" w:rsidP="001C0071">
      <w:pPr>
        <w:pStyle w:val="aff1"/>
        <w:jc w:val="both"/>
      </w:pPr>
      <w:r>
        <w:t xml:space="preserve">     6.1. </w:t>
      </w:r>
      <w:r w:rsidR="002C3EE8" w:rsidRPr="00D90108">
        <w:t xml:space="preserve">ОПЕРАТОР и АБОНЕНТ несут ответственность в соответствии с </w:t>
      </w:r>
      <w:r w:rsidR="00C74ACD">
        <w:t xml:space="preserve">действующим </w:t>
      </w:r>
      <w:r w:rsidR="002C3EE8" w:rsidRPr="00D90108">
        <w:t>законодательством Российской Федерации и настоящим ДОГОВОРОМ.</w:t>
      </w:r>
    </w:p>
    <w:p w:rsidR="002C3EE8" w:rsidRPr="00D90108" w:rsidRDefault="001C0071" w:rsidP="001C0071">
      <w:pPr>
        <w:pStyle w:val="aff1"/>
        <w:jc w:val="both"/>
      </w:pPr>
      <w:r>
        <w:t xml:space="preserve">     6.2. </w:t>
      </w:r>
      <w:r w:rsidR="002C3EE8" w:rsidRPr="00D90108">
        <w:t>В случае нарушения  АБОНЕНТОМ запрета на подключение оборудования, не соответствующего установленным требованиям, ОПЕРАТОР вправе обратиться в суд с требованием о возмещении причиненных такими действиями АБОНЕНТА убытков.</w:t>
      </w:r>
    </w:p>
    <w:p w:rsidR="002C3EE8" w:rsidRPr="00D90108" w:rsidRDefault="001C0071" w:rsidP="001C0071">
      <w:pPr>
        <w:pStyle w:val="aff1"/>
        <w:jc w:val="both"/>
      </w:pPr>
      <w:r>
        <w:t xml:space="preserve">     6.3. </w:t>
      </w:r>
      <w:r w:rsidR="002C3EE8" w:rsidRPr="00D90108">
        <w:t xml:space="preserve">ОПЕРАТОР не несет ответственности </w:t>
      </w:r>
      <w:proofErr w:type="gramStart"/>
      <w:r w:rsidR="002C3EE8" w:rsidRPr="00D90108">
        <w:t>за</w:t>
      </w:r>
      <w:proofErr w:type="gramEnd"/>
      <w:r w:rsidR="002C3EE8" w:rsidRPr="00D90108">
        <w:t>:</w:t>
      </w:r>
    </w:p>
    <w:p w:rsidR="002C3EE8" w:rsidRPr="00D90108" w:rsidRDefault="001C0071" w:rsidP="001C0071">
      <w:pPr>
        <w:pStyle w:val="aff1"/>
        <w:jc w:val="both"/>
      </w:pPr>
      <w:r>
        <w:t xml:space="preserve">     </w:t>
      </w:r>
      <w:proofErr w:type="gramStart"/>
      <w:r>
        <w:t xml:space="preserve">- </w:t>
      </w:r>
      <w:r w:rsidR="002C3EE8" w:rsidRPr="00D90108">
        <w:t>любые задержки, перерывы в предоставлении Услуг, увеличение объемов потребляемого трафика, вызванные повреждениями пользовательского оборудования и/или программного обеспечения АБОНЕНТА, несоблюдением правил эксплуатации сети передачи данных, некорректным использованием предоставленного доступа, особенностями в настройках компьютера АБОНЕНТА, отсутствием антивирусного программного обеспечения и иными подобными обстоятельствами;</w:t>
      </w:r>
      <w:proofErr w:type="gramEnd"/>
    </w:p>
    <w:p w:rsidR="002C3EE8" w:rsidRPr="00D90108" w:rsidRDefault="001C0071" w:rsidP="001C0071">
      <w:pPr>
        <w:pStyle w:val="aff1"/>
        <w:jc w:val="both"/>
      </w:pPr>
      <w:r>
        <w:t xml:space="preserve">     - </w:t>
      </w:r>
      <w:r w:rsidR="002C3EE8" w:rsidRPr="00D90108">
        <w:t>обеспечение безопасности оборудования и/или программного обеспечения АБОНЕНТА, используемого для получения Услуг, получение третьими лицами не по вине ОПЕРАТОРА доступа к информации АБОНЕНТА;</w:t>
      </w:r>
    </w:p>
    <w:p w:rsidR="002C3EE8" w:rsidRDefault="001C0071" w:rsidP="001C0071">
      <w:pPr>
        <w:pStyle w:val="aff1"/>
        <w:jc w:val="both"/>
      </w:pPr>
      <w:r>
        <w:t xml:space="preserve">     - </w:t>
      </w:r>
      <w:r w:rsidR="002C3EE8" w:rsidRPr="00D90108">
        <w:t>использование АБОНЕНТОМ не сертифицированного телекоммуникационного оборудования и/или не лицензионного программно</w:t>
      </w:r>
      <w:r w:rsidR="0086125D">
        <w:t>го обеспечения.</w:t>
      </w:r>
    </w:p>
    <w:p w:rsidR="0086125D" w:rsidRPr="0086125D" w:rsidRDefault="0086125D" w:rsidP="0086125D">
      <w:pPr>
        <w:tabs>
          <w:tab w:val="num" w:pos="1260"/>
        </w:tabs>
        <w:jc w:val="both"/>
      </w:pPr>
      <w:r>
        <w:t xml:space="preserve">    6.4</w:t>
      </w:r>
      <w:r w:rsidRPr="0086125D">
        <w:t>. Оператор подтверждает и гарантирует, что при предоставлении в адрес Абонента информации о п</w:t>
      </w:r>
      <w:r>
        <w:t>олной цепочке собственников (п.4.1.8-4.1.10</w:t>
      </w:r>
      <w:r w:rsidRPr="0086125D">
        <w:t xml:space="preserve"> Договора), им соблюдены все требования Федерального закона от 27.07.2006 г. №152-ФЗ «О персональных данных». </w:t>
      </w:r>
    </w:p>
    <w:p w:rsidR="0086125D" w:rsidRPr="0086125D" w:rsidRDefault="0086125D" w:rsidP="0086125D">
      <w:pPr>
        <w:tabs>
          <w:tab w:val="num" w:pos="1260"/>
        </w:tabs>
        <w:jc w:val="both"/>
      </w:pPr>
      <w:r w:rsidRPr="0086125D">
        <w:t xml:space="preserve">            </w:t>
      </w:r>
      <w:proofErr w:type="gramStart"/>
      <w:r w:rsidRPr="0086125D">
        <w:t xml:space="preserve">В случае привлечение Абонента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Абонента Оператором, последний обязуется возместить Абоненту </w:t>
      </w:r>
      <w:r w:rsidRPr="0086125D">
        <w:lastRenderedPageBreak/>
        <w:t xml:space="preserve">убытки, а также все возможные расходы (в том числе, судебные), связанные с привлечением Абонента к такой ответственности.  </w:t>
      </w:r>
      <w:proofErr w:type="gramEnd"/>
    </w:p>
    <w:p w:rsidR="00BB63A9" w:rsidRPr="007A4455" w:rsidRDefault="00BB63A9" w:rsidP="001C0071">
      <w:pPr>
        <w:pStyle w:val="aff1"/>
        <w:jc w:val="both"/>
      </w:pPr>
    </w:p>
    <w:p w:rsidR="00B04E72" w:rsidRPr="001C0071" w:rsidRDefault="003D2EC8" w:rsidP="00E947D3">
      <w:pPr>
        <w:pStyle w:val="aff1"/>
        <w:numPr>
          <w:ilvl w:val="0"/>
          <w:numId w:val="12"/>
        </w:numPr>
        <w:jc w:val="center"/>
        <w:rPr>
          <w:b/>
        </w:rPr>
      </w:pPr>
      <w:r w:rsidRPr="001C0071">
        <w:rPr>
          <w:b/>
        </w:rPr>
        <w:t>КОНФИДЕ</w:t>
      </w:r>
      <w:r w:rsidR="00BC2BA3" w:rsidRPr="001C0071">
        <w:rPr>
          <w:b/>
        </w:rPr>
        <w:t>Н</w:t>
      </w:r>
      <w:r w:rsidRPr="001C0071">
        <w:rPr>
          <w:b/>
        </w:rPr>
        <w:t>ЦИАЛЬНОСТЬ</w:t>
      </w:r>
    </w:p>
    <w:p w:rsidR="001C0071" w:rsidRPr="001C0071" w:rsidRDefault="001C0071" w:rsidP="001C0071">
      <w:pPr>
        <w:pStyle w:val="aff1"/>
        <w:ind w:left="720"/>
        <w:rPr>
          <w:b/>
        </w:rPr>
      </w:pPr>
    </w:p>
    <w:p w:rsidR="003D2EC8" w:rsidRPr="00D90108" w:rsidRDefault="001C0071" w:rsidP="001C0071">
      <w:pPr>
        <w:pStyle w:val="aff1"/>
        <w:jc w:val="both"/>
      </w:pPr>
      <w:r>
        <w:t xml:space="preserve">     </w:t>
      </w:r>
      <w:r w:rsidR="002C3EE8" w:rsidRPr="00D90108">
        <w:t>7</w:t>
      </w:r>
      <w:r w:rsidR="003D2EC8" w:rsidRPr="00D90108">
        <w:t xml:space="preserve">.1. </w:t>
      </w:r>
      <w:proofErr w:type="gramStart"/>
      <w:r w:rsidR="003D2EC8" w:rsidRPr="00D90108">
        <w:t xml:space="preserve">Стороны не вправе раскрывать предоставляемую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предоставившей такую информации Стороны она является служебной или коммерческой тайной, либо по иным причинам эта информация не должна раскрываться. </w:t>
      </w:r>
      <w:proofErr w:type="gramEnd"/>
    </w:p>
    <w:p w:rsidR="003D2EC8" w:rsidRPr="00D90108" w:rsidRDefault="001C0071" w:rsidP="001C0071">
      <w:pPr>
        <w:pStyle w:val="aff1"/>
        <w:jc w:val="both"/>
      </w:pPr>
      <w:r>
        <w:t xml:space="preserve">     </w:t>
      </w:r>
      <w:r w:rsidR="002C3EE8" w:rsidRPr="00D90108">
        <w:t>7</w:t>
      </w:r>
      <w:r w:rsidR="003D2EC8" w:rsidRPr="00D90108">
        <w:t>.2. Стороны обязуются:</w:t>
      </w:r>
    </w:p>
    <w:p w:rsidR="003D2EC8" w:rsidRPr="00D90108" w:rsidRDefault="003D2EC8" w:rsidP="001C0071">
      <w:pPr>
        <w:pStyle w:val="aff1"/>
        <w:jc w:val="both"/>
      </w:pPr>
      <w:r w:rsidRPr="00D90108">
        <w:t>обеспечить хранение конфиденциальной информации, исключающее доступ к информации третьих лиц;</w:t>
      </w:r>
    </w:p>
    <w:p w:rsidR="003D2EC8" w:rsidRPr="00D90108" w:rsidRDefault="003D2EC8" w:rsidP="001C0071">
      <w:pPr>
        <w:pStyle w:val="aff1"/>
        <w:jc w:val="both"/>
      </w:pPr>
      <w:r w:rsidRPr="00D90108">
        <w:t>не передавать конфиденциальную информацию третьим лицам, как в полном объеме, так и частично</w:t>
      </w:r>
      <w:r w:rsidR="001F20E5" w:rsidRPr="00D90108">
        <w:t>, за исключением случаев, ука</w:t>
      </w:r>
      <w:r w:rsidR="008E480D" w:rsidRPr="00D90108">
        <w:t>занных в п.8.3.</w:t>
      </w:r>
      <w:r w:rsidR="002E68C6" w:rsidRPr="00D90108">
        <w:t xml:space="preserve"> настоящего</w:t>
      </w:r>
      <w:r w:rsidR="008E480D" w:rsidRPr="00D90108">
        <w:t xml:space="preserve"> Договора</w:t>
      </w:r>
      <w:r w:rsidRPr="00D90108">
        <w:t>.</w:t>
      </w:r>
    </w:p>
    <w:p w:rsidR="003D2EC8" w:rsidRPr="00D90108" w:rsidRDefault="001C0071" w:rsidP="001C0071">
      <w:pPr>
        <w:pStyle w:val="aff1"/>
        <w:jc w:val="both"/>
      </w:pPr>
      <w:r>
        <w:rPr>
          <w:bCs/>
          <w:snapToGrid w:val="0"/>
        </w:rPr>
        <w:t xml:space="preserve">     </w:t>
      </w:r>
      <w:r w:rsidR="002C3EE8" w:rsidRPr="00D90108">
        <w:rPr>
          <w:bCs/>
          <w:snapToGrid w:val="0"/>
        </w:rPr>
        <w:t>7</w:t>
      </w:r>
      <w:r w:rsidR="003D2EC8" w:rsidRPr="00D90108">
        <w:rPr>
          <w:bCs/>
          <w:snapToGrid w:val="0"/>
        </w:rPr>
        <w:t>.3. Оператор</w:t>
      </w:r>
      <w:r w:rsidR="003D2EC8" w:rsidRPr="00D90108">
        <w:t xml:space="preserve"> вправе привлекать к оказанию Услуг третьих лиц при условии сохранения конфиденциальности получаемой от Абонента информации, при этом </w:t>
      </w:r>
      <w:r w:rsidR="003D2EC8" w:rsidRPr="00D90108">
        <w:rPr>
          <w:bCs/>
          <w:snapToGrid w:val="0"/>
        </w:rPr>
        <w:t>Оператор</w:t>
      </w:r>
      <w:r w:rsidR="003D2EC8" w:rsidRPr="00D90108">
        <w:t xml:space="preserve"> несет ответственность за действия (бездействие) таких лиц как </w:t>
      </w:r>
      <w:proofErr w:type="gramStart"/>
      <w:r w:rsidR="003D2EC8" w:rsidRPr="00D90108">
        <w:t>за</w:t>
      </w:r>
      <w:proofErr w:type="gramEnd"/>
      <w:r w:rsidR="003D2EC8" w:rsidRPr="00D90108">
        <w:t xml:space="preserve"> свои собственные.</w:t>
      </w:r>
    </w:p>
    <w:p w:rsidR="003D2EC8" w:rsidRPr="00D90108" w:rsidRDefault="001C0071" w:rsidP="001C0071">
      <w:pPr>
        <w:pStyle w:val="aff1"/>
        <w:jc w:val="both"/>
      </w:pPr>
      <w:r>
        <w:t xml:space="preserve">     </w:t>
      </w:r>
      <w:r w:rsidR="002C3EE8" w:rsidRPr="00D90108">
        <w:t>7</w:t>
      </w:r>
      <w:r w:rsidR="003D2EC8" w:rsidRPr="00D90108">
        <w:t>.4.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3D2EC8" w:rsidRPr="00D90108" w:rsidRDefault="001C0071" w:rsidP="001C0071">
      <w:pPr>
        <w:pStyle w:val="aff1"/>
        <w:jc w:val="both"/>
      </w:pPr>
      <w:r>
        <w:t xml:space="preserve">     </w:t>
      </w:r>
      <w:r w:rsidR="002C3EE8" w:rsidRPr="00D90108">
        <w:t>7</w:t>
      </w:r>
      <w:r w:rsidR="003D2EC8" w:rsidRPr="00D90108">
        <w:t>.5. Обязанность доказать, что положения настоящего раздела Договора были нарушены, возлагается на Сторону, заявляющую о таком нарушении.</w:t>
      </w:r>
    </w:p>
    <w:p w:rsidR="003D2EC8" w:rsidRPr="00D90108" w:rsidRDefault="001C0071" w:rsidP="001C0071">
      <w:pPr>
        <w:pStyle w:val="aff1"/>
        <w:jc w:val="both"/>
      </w:pPr>
      <w:r>
        <w:t xml:space="preserve">     </w:t>
      </w:r>
      <w:r w:rsidR="002C3EE8" w:rsidRPr="00D90108">
        <w:t>7</w:t>
      </w:r>
      <w:r w:rsidR="003D2EC8" w:rsidRPr="00D90108">
        <w:t>.6. Предусмотренные настоящим разделом Договора обязательства Сторон в отношении конфиденциальной информации не утрачивают своего действия после прекращения действия настоящего Договора.</w:t>
      </w:r>
    </w:p>
    <w:p w:rsidR="0073156A" w:rsidRPr="00D90108" w:rsidRDefault="0073156A" w:rsidP="00D54C4C">
      <w:pPr>
        <w:pStyle w:val="2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p>
    <w:p w:rsidR="0073156A" w:rsidRPr="00141E0E" w:rsidRDefault="002C3EE8" w:rsidP="00141E0E">
      <w:pPr>
        <w:jc w:val="center"/>
        <w:rPr>
          <w:rFonts w:ascii="Arial" w:hAnsi="Arial" w:cs="Arial"/>
          <w:b/>
          <w:sz w:val="20"/>
          <w:szCs w:val="20"/>
        </w:rPr>
      </w:pPr>
      <w:r w:rsidRPr="00D90108">
        <w:rPr>
          <w:b/>
        </w:rPr>
        <w:t>8</w:t>
      </w:r>
      <w:r w:rsidR="0073156A" w:rsidRPr="00D90108">
        <w:rPr>
          <w:b/>
        </w:rPr>
        <w:t xml:space="preserve">. </w:t>
      </w:r>
      <w:r w:rsidR="00141E0E" w:rsidRPr="00141E0E">
        <w:rPr>
          <w:b/>
        </w:rPr>
        <w:t>ОБСТОЯТЕЛЬСТВА НЕПРЕОДОЛИМОЙ СИЛЫ</w:t>
      </w:r>
    </w:p>
    <w:p w:rsidR="0073156A" w:rsidRPr="00D90108" w:rsidRDefault="0073156A" w:rsidP="00D54C4C">
      <w:pPr>
        <w:pStyle w:val="2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9F7EC0" w:rsidRPr="009F7EC0" w:rsidRDefault="001C0071" w:rsidP="009F7EC0">
      <w:pPr>
        <w:widowControl w:val="0"/>
        <w:tabs>
          <w:tab w:val="left" w:pos="360"/>
        </w:tabs>
        <w:autoSpaceDE w:val="0"/>
        <w:autoSpaceDN w:val="0"/>
        <w:jc w:val="both"/>
      </w:pPr>
      <w:r>
        <w:t xml:space="preserve">     </w:t>
      </w:r>
      <w:r w:rsidR="009F7EC0">
        <w:t xml:space="preserve"> </w:t>
      </w:r>
      <w:r w:rsidR="009F7EC0" w:rsidRPr="009F7EC0">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9F7EC0" w:rsidRPr="009F7EC0" w:rsidRDefault="009F7EC0" w:rsidP="009F7EC0">
      <w:pPr>
        <w:shd w:val="clear" w:color="auto" w:fill="FFFFFF"/>
        <w:tabs>
          <w:tab w:val="left" w:pos="360"/>
        </w:tabs>
        <w:suppressAutoHyphens/>
        <w:jc w:val="both"/>
      </w:pPr>
      <w:r>
        <w:t xml:space="preserve">      </w:t>
      </w:r>
      <w:r w:rsidRPr="009F7EC0">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9F7EC0" w:rsidRPr="009F7EC0" w:rsidRDefault="009F7EC0" w:rsidP="009F7EC0">
      <w:pPr>
        <w:widowControl w:val="0"/>
        <w:shd w:val="clear" w:color="auto" w:fill="FFFFFF"/>
        <w:tabs>
          <w:tab w:val="left" w:pos="567"/>
          <w:tab w:val="num" w:pos="1620"/>
        </w:tabs>
        <w:spacing w:before="14" w:after="14"/>
        <w:jc w:val="both"/>
      </w:pPr>
      <w:r w:rsidRPr="009F7EC0">
        <w:t xml:space="preserve">       К подобным обстоятельствам Стороны относят, в том числе, </w:t>
      </w:r>
      <w:proofErr w:type="gramStart"/>
      <w:r w:rsidRPr="009F7EC0">
        <w:t>но</w:t>
      </w:r>
      <w:proofErr w:type="gramEnd"/>
      <w:r w:rsidRPr="009F7EC0">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9F7EC0" w:rsidRPr="009F7EC0" w:rsidRDefault="009F7EC0" w:rsidP="009F7EC0">
      <w:pPr>
        <w:widowControl w:val="0"/>
        <w:shd w:val="clear" w:color="auto" w:fill="FFFFFF"/>
        <w:tabs>
          <w:tab w:val="left" w:pos="567"/>
          <w:tab w:val="num" w:pos="1620"/>
        </w:tabs>
        <w:spacing w:before="14" w:after="14"/>
        <w:jc w:val="both"/>
      </w:pPr>
      <w:r w:rsidRPr="009F7EC0">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F7EC0" w:rsidRPr="009F7EC0" w:rsidRDefault="009F7EC0" w:rsidP="009F7EC0">
      <w:pPr>
        <w:widowControl w:val="0"/>
        <w:tabs>
          <w:tab w:val="left" w:pos="360"/>
        </w:tabs>
        <w:autoSpaceDE w:val="0"/>
        <w:autoSpaceDN w:val="0"/>
        <w:jc w:val="both"/>
      </w:pPr>
      <w:r>
        <w:t xml:space="preserve">        </w:t>
      </w:r>
      <w:r w:rsidRPr="009F7EC0">
        <w:t xml:space="preserve">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w:t>
      </w:r>
      <w:r w:rsidRPr="009F7EC0">
        <w:lastRenderedPageBreak/>
        <w:t>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9F7EC0">
        <w:t>е</w:t>
      </w:r>
      <w:proofErr w:type="gramEnd"/>
      <w:r w:rsidRPr="009F7EC0">
        <w:t xml:space="preserve"> освобождения от ответственности.</w:t>
      </w:r>
    </w:p>
    <w:p w:rsidR="009F7EC0" w:rsidRPr="009F7EC0" w:rsidRDefault="009F7EC0" w:rsidP="009F7EC0">
      <w:pPr>
        <w:widowControl w:val="0"/>
        <w:tabs>
          <w:tab w:val="left" w:pos="0"/>
        </w:tabs>
        <w:autoSpaceDE w:val="0"/>
        <w:autoSpaceDN w:val="0"/>
        <w:jc w:val="both"/>
      </w:pPr>
      <w:r>
        <w:t xml:space="preserve">        </w:t>
      </w:r>
      <w:r w:rsidRPr="009F7EC0">
        <w:t>8.4. В период действия обстоятельств непреодолимой силы, которые освобождают Стороны от ответственности, выполнение обязатель</w:t>
      </w:r>
      <w:proofErr w:type="gramStart"/>
      <w:r w:rsidRPr="009F7EC0">
        <w:t>ств пр</w:t>
      </w:r>
      <w:proofErr w:type="gramEnd"/>
      <w:r w:rsidRPr="009F7EC0">
        <w:t>иостанавливается.</w:t>
      </w:r>
    </w:p>
    <w:p w:rsidR="009F7EC0" w:rsidRPr="009F7EC0" w:rsidRDefault="009F7EC0" w:rsidP="009F7EC0">
      <w:pPr>
        <w:widowControl w:val="0"/>
        <w:tabs>
          <w:tab w:val="left" w:pos="0"/>
        </w:tabs>
        <w:autoSpaceDE w:val="0"/>
        <w:autoSpaceDN w:val="0"/>
        <w:jc w:val="both"/>
      </w:pPr>
      <w:r w:rsidRPr="009F7EC0">
        <w:t xml:space="preserve">     </w:t>
      </w:r>
      <w:r>
        <w:t xml:space="preserve">   </w:t>
      </w:r>
      <w:r w:rsidRPr="009F7EC0">
        <w:t>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3156A" w:rsidRPr="00D90108" w:rsidRDefault="009F7EC0" w:rsidP="009F7EC0">
      <w:pPr>
        <w:pStyle w:val="afb"/>
        <w:tabs>
          <w:tab w:val="num" w:pos="720"/>
        </w:tabs>
        <w:spacing w:after="0"/>
        <w:ind w:left="0"/>
        <w:jc w:val="both"/>
      </w:pPr>
      <w:r>
        <w:t xml:space="preserve">        </w:t>
      </w:r>
      <w:r w:rsidRPr="009F7EC0">
        <w:t>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1C0071" w:rsidRDefault="001C0071" w:rsidP="001C0071">
      <w:pPr>
        <w:pStyle w:val="aff1"/>
        <w:jc w:val="center"/>
      </w:pPr>
    </w:p>
    <w:p w:rsidR="001C0071" w:rsidRDefault="00A155CE" w:rsidP="00E947D3">
      <w:pPr>
        <w:pStyle w:val="aff1"/>
        <w:numPr>
          <w:ilvl w:val="0"/>
          <w:numId w:val="13"/>
        </w:numPr>
        <w:jc w:val="center"/>
        <w:rPr>
          <w:b/>
        </w:rPr>
      </w:pPr>
      <w:r>
        <w:rPr>
          <w:b/>
        </w:rPr>
        <w:t>ПОРЯДОК РАЗРЕШЕНИЯ СПОРОВ</w:t>
      </w:r>
    </w:p>
    <w:p w:rsidR="001C0071" w:rsidRPr="001C0071" w:rsidRDefault="001C0071" w:rsidP="001C0071">
      <w:pPr>
        <w:pStyle w:val="aff1"/>
        <w:ind w:left="720"/>
        <w:rPr>
          <w:b/>
        </w:rPr>
      </w:pPr>
    </w:p>
    <w:p w:rsidR="00FA0798" w:rsidRPr="00E36E3C" w:rsidRDefault="001C0071" w:rsidP="00FA0798">
      <w:pPr>
        <w:widowControl w:val="0"/>
        <w:shd w:val="clear" w:color="auto" w:fill="FFFFFF"/>
        <w:tabs>
          <w:tab w:val="left" w:pos="1253"/>
        </w:tabs>
        <w:autoSpaceDE w:val="0"/>
        <w:autoSpaceDN w:val="0"/>
        <w:adjustRightInd w:val="0"/>
        <w:jc w:val="both"/>
      </w:pPr>
      <w:r>
        <w:t xml:space="preserve">    </w:t>
      </w:r>
      <w:r w:rsidR="009F7EC0" w:rsidRPr="009F7EC0">
        <w:t xml:space="preserve">     </w:t>
      </w:r>
      <w:r w:rsidR="002C3EE8" w:rsidRPr="00D90108">
        <w:t>9</w:t>
      </w:r>
      <w:r w:rsidR="003D2EC8" w:rsidRPr="00D90108">
        <w:t xml:space="preserve">.1. </w:t>
      </w:r>
      <w:proofErr w:type="gramStart"/>
      <w:r w:rsidR="00FA0798" w:rsidRPr="00E36E3C">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00FA0798" w:rsidRPr="00E36E3C">
        <w:rPr>
          <w:vertAlign w:val="superscript"/>
        </w:rPr>
        <w:t xml:space="preserve"> </w:t>
      </w:r>
      <w:r w:rsidR="00FA0798" w:rsidRPr="00E36E3C">
        <w:rPr>
          <w:vertAlign w:val="superscript"/>
        </w:rPr>
        <w:footnoteReference w:id="4"/>
      </w:r>
      <w:proofErr w:type="gramEnd"/>
    </w:p>
    <w:p w:rsidR="00FA0798" w:rsidRPr="00FA0798" w:rsidRDefault="009F7EC0" w:rsidP="00FA0798">
      <w:pPr>
        <w:widowControl w:val="0"/>
        <w:shd w:val="clear" w:color="auto" w:fill="FFFFFF"/>
        <w:tabs>
          <w:tab w:val="left" w:pos="1253"/>
        </w:tabs>
        <w:autoSpaceDE w:val="0"/>
        <w:autoSpaceDN w:val="0"/>
        <w:adjustRightInd w:val="0"/>
        <w:jc w:val="both"/>
      </w:pPr>
      <w:r>
        <w:t xml:space="preserve">        </w:t>
      </w:r>
      <w:r w:rsidRPr="009F7EC0">
        <w:t xml:space="preserve"> </w:t>
      </w:r>
      <w:r w:rsidR="00FA0798" w:rsidRPr="00FA0798">
        <w:t>До обращения в Арбитражный суд г. Москвы</w:t>
      </w:r>
      <w:r w:rsidR="00FA0798" w:rsidRPr="00FA0798">
        <w:rPr>
          <w:vertAlign w:val="superscript"/>
        </w:rPr>
        <w:footnoteReference w:id="5"/>
      </w:r>
      <w:r w:rsidR="00FA0798" w:rsidRPr="00FA0798">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2C3EE8" w:rsidRPr="00D90108" w:rsidRDefault="002C3EE8" w:rsidP="00FA0798">
      <w:pPr>
        <w:pStyle w:val="aff1"/>
        <w:jc w:val="both"/>
      </w:pPr>
    </w:p>
    <w:p w:rsidR="003D2EC8" w:rsidRDefault="003D2EC8" w:rsidP="00D54C4C">
      <w:pPr>
        <w:shd w:val="clear" w:color="auto" w:fill="FFFFFF"/>
        <w:jc w:val="center"/>
        <w:outlineLvl w:val="0"/>
        <w:rPr>
          <w:b/>
        </w:rPr>
      </w:pPr>
      <w:r w:rsidRPr="00D90108">
        <w:rPr>
          <w:b/>
        </w:rPr>
        <w:t>1</w:t>
      </w:r>
      <w:r w:rsidR="002C3EE8" w:rsidRPr="00D90108">
        <w:rPr>
          <w:b/>
        </w:rPr>
        <w:t>0</w:t>
      </w:r>
      <w:r w:rsidRPr="00D90108">
        <w:rPr>
          <w:b/>
        </w:rPr>
        <w:t>. УВЕДОМЛЕНИЯ И КОРРЕСПОНДЕНЦИЯ</w:t>
      </w:r>
    </w:p>
    <w:p w:rsidR="00B04E72" w:rsidRPr="00D90108" w:rsidRDefault="00B04E72" w:rsidP="00D54C4C">
      <w:pPr>
        <w:shd w:val="clear" w:color="auto" w:fill="FFFFFF"/>
        <w:jc w:val="center"/>
        <w:outlineLvl w:val="0"/>
        <w:rPr>
          <w:b/>
        </w:rPr>
      </w:pPr>
    </w:p>
    <w:p w:rsidR="003D2EC8" w:rsidRPr="00D90108" w:rsidRDefault="001C0071" w:rsidP="001C0071">
      <w:pPr>
        <w:shd w:val="clear" w:color="auto" w:fill="FFFFFF"/>
        <w:spacing w:line="283" w:lineRule="exact"/>
        <w:ind w:left="58" w:right="5"/>
        <w:jc w:val="both"/>
      </w:pPr>
      <w:r>
        <w:t xml:space="preserve">    </w:t>
      </w:r>
      <w:r w:rsidR="009F7EC0" w:rsidRPr="0086125D">
        <w:t xml:space="preserve">   </w:t>
      </w:r>
      <w:r>
        <w:t xml:space="preserve"> </w:t>
      </w:r>
      <w:r w:rsidR="003D2EC8" w:rsidRPr="00D90108">
        <w:t>1</w:t>
      </w:r>
      <w:r w:rsidR="002C3EE8" w:rsidRPr="00D90108">
        <w:t>0</w:t>
      </w:r>
      <w:r w:rsidR="003D2EC8" w:rsidRPr="00D90108">
        <w:t>.1. Любые уведомления, корреспонденция и документы, направляемые и/или подписываемые Сторонами в рамках исполнения настоящего Договора, должны быть оформлены в письменном виде и считаются врученными в момент их доставки нарочным, отправления заказным письмом с уведомлением о вручении, направления по факсу или электронной почте с электронным подтверждением приема. При этом стороны обмениваются оригиналами указ</w:t>
      </w:r>
      <w:r w:rsidR="00D576DD" w:rsidRPr="00D90108">
        <w:t>анных документов в течение 30 (т</w:t>
      </w:r>
      <w:r w:rsidR="003D2EC8" w:rsidRPr="00D90108">
        <w:t>ридцати) календарных дней со дня их подписания.</w:t>
      </w:r>
    </w:p>
    <w:p w:rsidR="003D2EC8" w:rsidRPr="00D90108" w:rsidRDefault="001C0071" w:rsidP="001C0071">
      <w:pPr>
        <w:widowControl w:val="0"/>
        <w:shd w:val="clear" w:color="auto" w:fill="FFFFFF"/>
        <w:autoSpaceDE w:val="0"/>
        <w:autoSpaceDN w:val="0"/>
        <w:adjustRightInd w:val="0"/>
        <w:spacing w:line="283" w:lineRule="exact"/>
        <w:ind w:left="10"/>
        <w:jc w:val="both"/>
      </w:pPr>
      <w:r>
        <w:t xml:space="preserve">     </w:t>
      </w:r>
      <w:r w:rsidR="009F7EC0" w:rsidRPr="0086125D">
        <w:t xml:space="preserve">   </w:t>
      </w:r>
      <w:r w:rsidR="003D2EC8" w:rsidRPr="00D90108">
        <w:t>1</w:t>
      </w:r>
      <w:r w:rsidR="002C3EE8" w:rsidRPr="00D90108">
        <w:t>0</w:t>
      </w:r>
      <w:r w:rsidR="003D2EC8" w:rsidRPr="00D90108">
        <w:t>.2. Документы, переданные с использованием средств факсимильной, электронной или иной связи, позволяющей достоверно установить, что документ исходит от Стороны по Договору, имеют обязательную юридическую силу для Сторон.</w:t>
      </w:r>
    </w:p>
    <w:p w:rsidR="003D2EC8" w:rsidRPr="00D90108" w:rsidRDefault="001C0071" w:rsidP="001C0071">
      <w:pPr>
        <w:widowControl w:val="0"/>
        <w:shd w:val="clear" w:color="auto" w:fill="FFFFFF"/>
        <w:autoSpaceDE w:val="0"/>
        <w:autoSpaceDN w:val="0"/>
        <w:adjustRightInd w:val="0"/>
        <w:spacing w:line="283" w:lineRule="exact"/>
        <w:ind w:left="10"/>
        <w:jc w:val="both"/>
      </w:pPr>
      <w:r>
        <w:t xml:space="preserve">   </w:t>
      </w:r>
      <w:r w:rsidR="009F7EC0" w:rsidRPr="0086125D">
        <w:t xml:space="preserve">   </w:t>
      </w:r>
      <w:r>
        <w:t xml:space="preserve">  </w:t>
      </w:r>
      <w:r w:rsidR="002C3EE8" w:rsidRPr="00D90108">
        <w:t>10</w:t>
      </w:r>
      <w:r w:rsidR="003D2EC8" w:rsidRPr="00D90108">
        <w:t>.3. Кажда</w:t>
      </w:r>
      <w:r w:rsidR="00D576DD" w:rsidRPr="00D90108">
        <w:t>я Сторона обязана в течение 3 (т</w:t>
      </w:r>
      <w:r w:rsidR="003D2EC8" w:rsidRPr="00D90108">
        <w:t>рех) рабочих дней известить другую Сторону в письменной форме об изменениях адреса и (или) номеров телефона и факса.</w:t>
      </w:r>
    </w:p>
    <w:p w:rsidR="002C3EE8" w:rsidRPr="00D90108" w:rsidRDefault="002C3EE8" w:rsidP="001A7BD6">
      <w:pPr>
        <w:shd w:val="clear" w:color="auto" w:fill="FFFFFF"/>
        <w:rPr>
          <w:b/>
        </w:rPr>
      </w:pPr>
    </w:p>
    <w:p w:rsidR="003D2EC8" w:rsidRDefault="003D2EC8" w:rsidP="00D54C4C">
      <w:pPr>
        <w:shd w:val="clear" w:color="auto" w:fill="FFFFFF"/>
        <w:jc w:val="center"/>
        <w:rPr>
          <w:b/>
        </w:rPr>
      </w:pPr>
      <w:r w:rsidRPr="00D90108">
        <w:rPr>
          <w:b/>
        </w:rPr>
        <w:t>1</w:t>
      </w:r>
      <w:r w:rsidR="002C3EE8" w:rsidRPr="00D90108">
        <w:rPr>
          <w:b/>
        </w:rPr>
        <w:t>1</w:t>
      </w:r>
      <w:r w:rsidRPr="00D90108">
        <w:rPr>
          <w:b/>
        </w:rPr>
        <w:t>. ЗАКЛЮЧИТЕЛЬНЫЕ ПОЛОЖЕНИЯ</w:t>
      </w:r>
    </w:p>
    <w:p w:rsidR="00B04E72" w:rsidRPr="00D90108" w:rsidRDefault="00B04E72" w:rsidP="00D54C4C">
      <w:pPr>
        <w:shd w:val="clear" w:color="auto" w:fill="FFFFFF"/>
        <w:jc w:val="center"/>
        <w:rPr>
          <w:b/>
        </w:rPr>
      </w:pPr>
    </w:p>
    <w:p w:rsidR="003D2EC8" w:rsidRPr="00D90108" w:rsidRDefault="001C0071" w:rsidP="001C0071">
      <w:pPr>
        <w:tabs>
          <w:tab w:val="num" w:pos="1440"/>
        </w:tabs>
        <w:jc w:val="both"/>
      </w:pPr>
      <w:r>
        <w:t xml:space="preserve">    </w:t>
      </w:r>
      <w:r w:rsidR="009F7EC0" w:rsidRPr="0086125D">
        <w:t xml:space="preserve">   </w:t>
      </w:r>
      <w:r>
        <w:t xml:space="preserve"> </w:t>
      </w:r>
      <w:r w:rsidR="003D2EC8" w:rsidRPr="00D90108">
        <w:t>1</w:t>
      </w:r>
      <w:r w:rsidR="002C3EE8" w:rsidRPr="00D90108">
        <w:t>1</w:t>
      </w:r>
      <w:r w:rsidR="003D2EC8" w:rsidRPr="00D90108">
        <w:t>.1. Настоящий Договор вступает в силу с «</w:t>
      </w:r>
      <w:r w:rsidR="00490034" w:rsidRPr="00D90108">
        <w:t>_</w:t>
      </w:r>
      <w:r w:rsidR="0073156A" w:rsidRPr="00D90108">
        <w:t>__</w:t>
      </w:r>
      <w:r w:rsidR="00490034" w:rsidRPr="00D90108">
        <w:t>_</w:t>
      </w:r>
      <w:r w:rsidR="003D2EC8" w:rsidRPr="00D90108">
        <w:t xml:space="preserve">» </w:t>
      </w:r>
      <w:r w:rsidR="00490034" w:rsidRPr="00D90108">
        <w:t>_</w:t>
      </w:r>
      <w:r w:rsidR="0073156A" w:rsidRPr="00D90108">
        <w:t>____</w:t>
      </w:r>
      <w:r w:rsidR="00490034" w:rsidRPr="00D90108">
        <w:t>________</w:t>
      </w:r>
      <w:r w:rsidR="00D576DD" w:rsidRPr="00D90108">
        <w:t xml:space="preserve"> 20_</w:t>
      </w:r>
      <w:r w:rsidR="00490034" w:rsidRPr="00D90108">
        <w:t>_</w:t>
      </w:r>
      <w:r w:rsidR="003D2EC8" w:rsidRPr="00D90108">
        <w:t xml:space="preserve"> г.</w:t>
      </w:r>
    </w:p>
    <w:p w:rsidR="003D2EC8" w:rsidRPr="00D90108" w:rsidRDefault="001C0071" w:rsidP="001C0071">
      <w:pPr>
        <w:tabs>
          <w:tab w:val="num" w:pos="1440"/>
        </w:tabs>
        <w:jc w:val="both"/>
      </w:pPr>
      <w:r>
        <w:t xml:space="preserve">   </w:t>
      </w:r>
      <w:r w:rsidR="009F7EC0" w:rsidRPr="0086125D">
        <w:t xml:space="preserve">   </w:t>
      </w:r>
      <w:r>
        <w:t xml:space="preserve">  </w:t>
      </w:r>
      <w:r w:rsidR="003D2EC8" w:rsidRPr="00D90108">
        <w:t>1</w:t>
      </w:r>
      <w:r w:rsidR="002C3EE8" w:rsidRPr="00D90108">
        <w:t>1</w:t>
      </w:r>
      <w:r w:rsidR="003D2EC8" w:rsidRPr="00D90108">
        <w:t xml:space="preserve">.2. </w:t>
      </w:r>
      <w:r w:rsidR="00D576DD" w:rsidRPr="00D90108">
        <w:t>Срок действия Договора -</w:t>
      </w:r>
      <w:r w:rsidR="003D2EC8" w:rsidRPr="00D90108">
        <w:t xml:space="preserve"> </w:t>
      </w:r>
      <w:r w:rsidR="00490034" w:rsidRPr="00D90108">
        <w:t>_</w:t>
      </w:r>
      <w:r w:rsidR="00EF3F08">
        <w:t>_</w:t>
      </w:r>
      <w:r w:rsidR="00490034" w:rsidRPr="00D90108">
        <w:t>_</w:t>
      </w:r>
      <w:r w:rsidR="003D2EC8" w:rsidRPr="00D90108">
        <w:t xml:space="preserve"> </w:t>
      </w:r>
      <w:r w:rsidR="00743701" w:rsidRPr="00D90108">
        <w:t>(</w:t>
      </w:r>
      <w:r w:rsidR="00743701" w:rsidRPr="00D90108">
        <w:rPr>
          <w:i/>
        </w:rPr>
        <w:t>указать прописью</w:t>
      </w:r>
      <w:r w:rsidR="00743701" w:rsidRPr="00D90108">
        <w:t>)</w:t>
      </w:r>
      <w:r w:rsidR="003D2EC8" w:rsidRPr="00D90108">
        <w:t xml:space="preserve"> </w:t>
      </w:r>
      <w:r w:rsidR="000A2DA4" w:rsidRPr="00D90108">
        <w:t>месяцев</w:t>
      </w:r>
      <w:r w:rsidR="003D2EC8" w:rsidRPr="00D90108">
        <w:t>. Договор считается каждый раз п</w:t>
      </w:r>
      <w:r w:rsidR="00490034" w:rsidRPr="00D90108">
        <w:t>ерезаключенным на новый срок - __</w:t>
      </w:r>
      <w:r w:rsidR="003D2EC8" w:rsidRPr="00D90108">
        <w:t xml:space="preserve"> </w:t>
      </w:r>
      <w:r w:rsidR="00743701" w:rsidRPr="00D90108">
        <w:t>(</w:t>
      </w:r>
      <w:r w:rsidR="00743701" w:rsidRPr="00D90108">
        <w:rPr>
          <w:i/>
        </w:rPr>
        <w:t>указать прописью</w:t>
      </w:r>
      <w:r w:rsidR="003D2EC8" w:rsidRPr="00D90108">
        <w:t xml:space="preserve">) </w:t>
      </w:r>
      <w:r w:rsidR="000A2DA4" w:rsidRPr="00D90108">
        <w:t>месяцев</w:t>
      </w:r>
      <w:r w:rsidR="003D2EC8" w:rsidRPr="00D90108">
        <w:t xml:space="preserve"> – на аналогичных условиях в случае, если ни одна из Сторон не уведомила в письменной </w:t>
      </w:r>
      <w:r w:rsidR="003D2EC8" w:rsidRPr="00D90108">
        <w:lastRenderedPageBreak/>
        <w:t>форме другую Сторону о несогласии на продление срока Договора в срок не менее чем за 15 (пятнадцать) календарных дней до истечения срока его действия.</w:t>
      </w:r>
    </w:p>
    <w:p w:rsidR="00E5392B" w:rsidRPr="00D90108" w:rsidRDefault="001C0071" w:rsidP="001C0071">
      <w:pPr>
        <w:tabs>
          <w:tab w:val="num" w:pos="1380"/>
        </w:tabs>
        <w:jc w:val="both"/>
      </w:pPr>
      <w:r>
        <w:t xml:space="preserve">   </w:t>
      </w:r>
      <w:r w:rsidR="009F7EC0" w:rsidRPr="0086125D">
        <w:t xml:space="preserve">   </w:t>
      </w:r>
      <w:r>
        <w:t xml:space="preserve">  </w:t>
      </w:r>
      <w:r w:rsidR="002C3EE8" w:rsidRPr="00D90108">
        <w:t>11</w:t>
      </w:r>
      <w:r w:rsidR="00E5392B" w:rsidRPr="00D90108">
        <w:t>.</w:t>
      </w:r>
      <w:r w:rsidR="001A7BD6">
        <w:t>3</w:t>
      </w:r>
      <w:r w:rsidR="00E5392B" w:rsidRPr="00D90108">
        <w:t>. Претензии по существу оказанных услуг принимаются Оператором к рассмотрению только в том случае, если они оформлены в письменном виде, с указанием конкретных недостатков и сроков их наступления, в разрезе каждого случая в отдельности, за подписью уполномоченного лица со стороны Абонента.</w:t>
      </w:r>
    </w:p>
    <w:p w:rsidR="001A1D8E" w:rsidRPr="003C5697" w:rsidRDefault="001C0071" w:rsidP="001C0071">
      <w:pPr>
        <w:tabs>
          <w:tab w:val="num" w:pos="1380"/>
        </w:tabs>
        <w:jc w:val="both"/>
      </w:pPr>
      <w:r>
        <w:t xml:space="preserve">   </w:t>
      </w:r>
      <w:r w:rsidR="009F7EC0" w:rsidRPr="0086125D">
        <w:t xml:space="preserve">   </w:t>
      </w:r>
      <w:r>
        <w:t xml:space="preserve">  </w:t>
      </w:r>
      <w:r w:rsidR="003D2EC8" w:rsidRPr="00D90108">
        <w:t>1</w:t>
      </w:r>
      <w:r w:rsidR="002C3EE8" w:rsidRPr="00D90108">
        <w:t>1</w:t>
      </w:r>
      <w:r w:rsidR="003D2EC8" w:rsidRPr="00D90108">
        <w:t>.</w:t>
      </w:r>
      <w:r w:rsidR="001A7BD6">
        <w:t>4</w:t>
      </w:r>
      <w:r w:rsidR="003D2EC8" w:rsidRPr="00D90108">
        <w:t xml:space="preserve">. Абонент вправе отказаться от исполнения Договора при условии оплаты </w:t>
      </w:r>
      <w:r w:rsidR="003D2EC8" w:rsidRPr="00D90108">
        <w:rPr>
          <w:bCs/>
          <w:snapToGrid w:val="0"/>
        </w:rPr>
        <w:t>Оператору</w:t>
      </w:r>
      <w:r w:rsidR="003D2EC8" w:rsidRPr="00D90108">
        <w:t xml:space="preserve"> фактически понесенных им расходов.</w:t>
      </w:r>
    </w:p>
    <w:p w:rsidR="003D2EC8" w:rsidRPr="00D90108" w:rsidRDefault="001C0071" w:rsidP="001C0071">
      <w:pPr>
        <w:tabs>
          <w:tab w:val="num" w:pos="1380"/>
        </w:tabs>
        <w:jc w:val="both"/>
      </w:pPr>
      <w:r>
        <w:t xml:space="preserve">    </w:t>
      </w:r>
      <w:r w:rsidR="009F7EC0" w:rsidRPr="0086125D">
        <w:t xml:space="preserve">   </w:t>
      </w:r>
      <w:r>
        <w:t xml:space="preserve"> </w:t>
      </w:r>
      <w:r w:rsidR="003D2EC8" w:rsidRPr="00D90108">
        <w:t>1</w:t>
      </w:r>
      <w:r w:rsidR="002C3EE8" w:rsidRPr="00D90108">
        <w:t>1</w:t>
      </w:r>
      <w:r w:rsidR="00E5392B" w:rsidRPr="00D90108">
        <w:t>.</w:t>
      </w:r>
      <w:r w:rsidR="00A60BF2">
        <w:t>5</w:t>
      </w:r>
      <w:r w:rsidR="003D2EC8" w:rsidRPr="00D90108">
        <w:t>. Настоящий Договор может быть изменен и дополнен только на основании письменного соглашения, подписанного уполномоченными представите</w:t>
      </w:r>
      <w:r w:rsidR="003C5697">
        <w:t>лями Сторон, если иное не установлено настоящим Договором.</w:t>
      </w:r>
    </w:p>
    <w:p w:rsidR="003D2EC8" w:rsidRPr="00D90108" w:rsidRDefault="001C0071" w:rsidP="001C0071">
      <w:pPr>
        <w:tabs>
          <w:tab w:val="num" w:pos="1380"/>
        </w:tabs>
        <w:jc w:val="both"/>
      </w:pPr>
      <w:r>
        <w:t xml:space="preserve">   </w:t>
      </w:r>
      <w:r w:rsidR="009F7EC0" w:rsidRPr="0086125D">
        <w:t xml:space="preserve">   </w:t>
      </w:r>
      <w:r>
        <w:t xml:space="preserve">  </w:t>
      </w:r>
      <w:r w:rsidR="003D2EC8" w:rsidRPr="00D90108">
        <w:t>1</w:t>
      </w:r>
      <w:r w:rsidR="002C3EE8" w:rsidRPr="00D90108">
        <w:t>1</w:t>
      </w:r>
      <w:r w:rsidR="00D802A5" w:rsidRPr="00D90108">
        <w:t>.</w:t>
      </w:r>
      <w:r w:rsidR="00A60BF2">
        <w:t>6</w:t>
      </w:r>
      <w:r w:rsidR="003D2EC8" w:rsidRPr="00D90108">
        <w:t>. После подписания настоящего Договора все предыдущие письменные и устные соглашения, переписка и переговоры между Сторонами, относящиеся к данному Договору, теряют силу.</w:t>
      </w:r>
    </w:p>
    <w:p w:rsidR="0094367C" w:rsidRPr="00C306BB" w:rsidRDefault="001C0071" w:rsidP="001C0071">
      <w:pPr>
        <w:widowControl w:val="0"/>
        <w:autoSpaceDE w:val="0"/>
        <w:autoSpaceDN w:val="0"/>
        <w:adjustRightInd w:val="0"/>
        <w:jc w:val="both"/>
      </w:pPr>
      <w:r>
        <w:t xml:space="preserve">   </w:t>
      </w:r>
      <w:r w:rsidR="009F7EC0" w:rsidRPr="0086125D">
        <w:t xml:space="preserve">   </w:t>
      </w:r>
      <w:r>
        <w:t xml:space="preserve">  </w:t>
      </w:r>
      <w:r w:rsidR="003D2EC8" w:rsidRPr="00D90108">
        <w:t>1</w:t>
      </w:r>
      <w:r w:rsidR="002C3EE8" w:rsidRPr="00D90108">
        <w:t>1</w:t>
      </w:r>
      <w:r w:rsidR="00D802A5" w:rsidRPr="00D90108">
        <w:t>.</w:t>
      </w:r>
      <w:r w:rsidR="00A60BF2">
        <w:t>7</w:t>
      </w:r>
      <w:r w:rsidR="003D2EC8" w:rsidRPr="00C306BB">
        <w:t xml:space="preserve">. </w:t>
      </w:r>
      <w:r w:rsidR="002E68C6" w:rsidRPr="00C306BB">
        <w:t xml:space="preserve">Настоящий </w:t>
      </w:r>
      <w:r w:rsidR="003D2EC8" w:rsidRPr="00C306BB">
        <w:t>Договор составлен в двух экземплярах (по одному для каждой из Сторон), имеющих одинаковую юридическую силу.</w:t>
      </w:r>
    </w:p>
    <w:p w:rsidR="001A7BD6" w:rsidRPr="00D90108" w:rsidRDefault="001C0071" w:rsidP="000E2BD9">
      <w:pPr>
        <w:widowControl w:val="0"/>
        <w:autoSpaceDE w:val="0"/>
        <w:autoSpaceDN w:val="0"/>
        <w:adjustRightInd w:val="0"/>
        <w:jc w:val="both"/>
      </w:pPr>
      <w:r>
        <w:t xml:space="preserve">   </w:t>
      </w:r>
      <w:r w:rsidR="009F7EC0" w:rsidRPr="0086125D">
        <w:t xml:space="preserve">   </w:t>
      </w:r>
      <w:r>
        <w:t xml:space="preserve">  </w:t>
      </w:r>
      <w:r w:rsidR="00A60BF2">
        <w:t>11.8</w:t>
      </w:r>
      <w:r w:rsidR="001A7BD6" w:rsidRPr="00B04E72">
        <w:t>. Во всем остальном, что не урегулировано настоящим Договором, стороны руководствуются действующим законодательством Российской Федерации.</w:t>
      </w:r>
    </w:p>
    <w:p w:rsidR="0073156A" w:rsidRPr="00D90108" w:rsidRDefault="0073156A" w:rsidP="00D54C4C">
      <w:pPr>
        <w:tabs>
          <w:tab w:val="left" w:pos="1668"/>
          <w:tab w:val="left" w:pos="5495"/>
          <w:tab w:val="left" w:pos="6501"/>
          <w:tab w:val="left" w:pos="7210"/>
          <w:tab w:val="left" w:pos="8613"/>
        </w:tabs>
      </w:pPr>
    </w:p>
    <w:tbl>
      <w:tblPr>
        <w:tblW w:w="9889" w:type="dxa"/>
        <w:tblInd w:w="-176" w:type="dxa"/>
        <w:tblLook w:val="01E0" w:firstRow="1" w:lastRow="1" w:firstColumn="1" w:lastColumn="1" w:noHBand="0" w:noVBand="0"/>
      </w:tblPr>
      <w:tblGrid>
        <w:gridCol w:w="176"/>
        <w:gridCol w:w="4720"/>
        <w:gridCol w:w="236"/>
        <w:gridCol w:w="4723"/>
        <w:gridCol w:w="34"/>
      </w:tblGrid>
      <w:tr w:rsidR="00BB6E89" w:rsidRPr="00D90108" w:rsidTr="00DC473D">
        <w:trPr>
          <w:trHeight w:val="288"/>
        </w:trPr>
        <w:tc>
          <w:tcPr>
            <w:tcW w:w="4896" w:type="dxa"/>
            <w:gridSpan w:val="2"/>
            <w:vAlign w:val="center"/>
          </w:tcPr>
          <w:p w:rsidR="00BB6E89" w:rsidRPr="00D90108" w:rsidRDefault="00682654" w:rsidP="00DC473D">
            <w:pPr>
              <w:pStyle w:val="ConsNonformat"/>
              <w:widowControl/>
              <w:jc w:val="center"/>
              <w:rPr>
                <w:rFonts w:ascii="Times New Roman" w:hAnsi="Times New Roman" w:cs="Times New Roman"/>
                <w:b/>
                <w:sz w:val="24"/>
                <w:szCs w:val="24"/>
              </w:rPr>
            </w:pPr>
            <w:r w:rsidRPr="00D90108">
              <w:rPr>
                <w:rFonts w:ascii="Times New Roman" w:hAnsi="Times New Roman" w:cs="Times New Roman"/>
                <w:b/>
                <w:sz w:val="24"/>
                <w:szCs w:val="24"/>
              </w:rPr>
              <w:t>АБОНЕНТ</w:t>
            </w:r>
            <w:r w:rsidR="00EF3F08">
              <w:rPr>
                <w:rFonts w:ascii="Times New Roman" w:hAnsi="Times New Roman" w:cs="Times New Roman"/>
                <w:b/>
                <w:sz w:val="24"/>
                <w:szCs w:val="24"/>
              </w:rPr>
              <w:t>:</w:t>
            </w:r>
          </w:p>
          <w:p w:rsidR="00BB6E89" w:rsidRPr="00D90108" w:rsidRDefault="00BB6E89" w:rsidP="00DC473D">
            <w:pPr>
              <w:pStyle w:val="ConsNonformat"/>
              <w:widowControl/>
              <w:rPr>
                <w:rFonts w:ascii="Times New Roman" w:hAnsi="Times New Roman" w:cs="Times New Roman"/>
                <w:b/>
                <w:sz w:val="24"/>
                <w:szCs w:val="24"/>
              </w:rPr>
            </w:pPr>
          </w:p>
        </w:tc>
        <w:tc>
          <w:tcPr>
            <w:tcW w:w="4993" w:type="dxa"/>
            <w:gridSpan w:val="3"/>
            <w:vAlign w:val="center"/>
          </w:tcPr>
          <w:p w:rsidR="00BB6E89" w:rsidRPr="00D90108" w:rsidRDefault="00682654" w:rsidP="002475A4">
            <w:pPr>
              <w:pStyle w:val="ConsNonformat"/>
              <w:widowControl/>
              <w:jc w:val="center"/>
              <w:rPr>
                <w:rFonts w:ascii="Times New Roman" w:hAnsi="Times New Roman" w:cs="Times New Roman"/>
                <w:b/>
                <w:sz w:val="24"/>
                <w:szCs w:val="24"/>
              </w:rPr>
            </w:pPr>
            <w:r w:rsidRPr="00D90108">
              <w:rPr>
                <w:rFonts w:ascii="Times New Roman" w:hAnsi="Times New Roman" w:cs="Times New Roman"/>
                <w:b/>
                <w:sz w:val="24"/>
                <w:szCs w:val="24"/>
              </w:rPr>
              <w:t>ОПЕРАТОР</w:t>
            </w:r>
            <w:r w:rsidR="00EF3F08">
              <w:rPr>
                <w:rFonts w:ascii="Times New Roman" w:hAnsi="Times New Roman" w:cs="Times New Roman"/>
                <w:b/>
                <w:sz w:val="24"/>
                <w:szCs w:val="24"/>
              </w:rPr>
              <w:t>:</w:t>
            </w:r>
          </w:p>
        </w:tc>
      </w:tr>
      <w:tr w:rsidR="00BB6E89" w:rsidRPr="00D90108" w:rsidTr="00DC473D">
        <w:trPr>
          <w:trHeight w:val="576"/>
        </w:trPr>
        <w:tc>
          <w:tcPr>
            <w:tcW w:w="4896" w:type="dxa"/>
            <w:gridSpan w:val="2"/>
          </w:tcPr>
          <w:p w:rsidR="00BB6E89" w:rsidRPr="00D90108" w:rsidRDefault="00BB6E89" w:rsidP="00DC473D">
            <w:pPr>
              <w:jc w:val="center"/>
              <w:rPr>
                <w:b/>
                <w:bCs/>
                <w:color w:val="000000"/>
                <w:spacing w:val="-2"/>
              </w:rPr>
            </w:pPr>
            <w:r w:rsidRPr="00D90108">
              <w:t xml:space="preserve">ОАО «МРСК Центра» </w:t>
            </w:r>
            <w:r w:rsidR="0035242C" w:rsidRPr="00D90108">
              <w:rPr>
                <w:rStyle w:val="af9"/>
                <w:b/>
              </w:rPr>
              <w:footnoteReference w:id="6"/>
            </w:r>
          </w:p>
          <w:p w:rsidR="00BB6E89" w:rsidRPr="00D90108" w:rsidRDefault="00BB6E89" w:rsidP="00DC473D">
            <w:pPr>
              <w:jc w:val="center"/>
              <w:rPr>
                <w:b/>
                <w:bCs/>
                <w:color w:val="000000"/>
                <w:spacing w:val="-2"/>
              </w:rPr>
            </w:pPr>
          </w:p>
        </w:tc>
        <w:tc>
          <w:tcPr>
            <w:tcW w:w="4993" w:type="dxa"/>
            <w:gridSpan w:val="3"/>
          </w:tcPr>
          <w:p w:rsidR="00BB6E89" w:rsidRPr="00D90108" w:rsidRDefault="00BB6E89" w:rsidP="00DC473D">
            <w:pPr>
              <w:jc w:val="center"/>
              <w:rPr>
                <w:b/>
                <w:bCs/>
                <w:color w:val="000000"/>
                <w:spacing w:val="-2"/>
              </w:rPr>
            </w:pPr>
            <w:r w:rsidRPr="00D90108">
              <w:rPr>
                <w:b/>
                <w:bCs/>
                <w:color w:val="000000"/>
                <w:spacing w:val="-2"/>
              </w:rPr>
              <w:t>_____________________________</w:t>
            </w:r>
          </w:p>
          <w:p w:rsidR="00BB6E89" w:rsidRPr="00EF3F08" w:rsidRDefault="00BB6E89" w:rsidP="00DC473D">
            <w:pPr>
              <w:jc w:val="center"/>
              <w:rPr>
                <w:b/>
                <w:bCs/>
                <w:i/>
                <w:color w:val="000000"/>
                <w:spacing w:val="-2"/>
              </w:rPr>
            </w:pPr>
            <w:r w:rsidRPr="00EF3F08">
              <w:rPr>
                <w:i/>
              </w:rPr>
              <w:t>(наименование)</w:t>
            </w:r>
          </w:p>
        </w:tc>
      </w:tr>
      <w:tr w:rsidR="00BB6E89" w:rsidRPr="00D90108" w:rsidTr="00DC473D">
        <w:trPr>
          <w:trHeight w:val="592"/>
        </w:trPr>
        <w:tc>
          <w:tcPr>
            <w:tcW w:w="4896" w:type="dxa"/>
            <w:gridSpan w:val="2"/>
          </w:tcPr>
          <w:p w:rsidR="007B4CDC" w:rsidRDefault="007B4CDC" w:rsidP="007B4CDC">
            <w:pPr>
              <w:ind w:firstLine="6"/>
            </w:pPr>
            <w:r>
              <w:t>Место нахождения юридического лица</w:t>
            </w:r>
            <w:r w:rsidRPr="00ED2CC6">
              <w:t>:</w:t>
            </w:r>
          </w:p>
          <w:p w:rsidR="007B4CDC" w:rsidRDefault="007B4CDC" w:rsidP="007B4CDC">
            <w:r>
              <w:t>_____________________________________</w:t>
            </w:r>
          </w:p>
          <w:p w:rsidR="00BB6E89" w:rsidRPr="00D90108" w:rsidRDefault="00BB6E89" w:rsidP="00DC473D">
            <w:pPr>
              <w:ind w:firstLine="6"/>
            </w:pPr>
          </w:p>
        </w:tc>
        <w:tc>
          <w:tcPr>
            <w:tcW w:w="4993" w:type="dxa"/>
            <w:gridSpan w:val="3"/>
          </w:tcPr>
          <w:p w:rsidR="007B4CDC" w:rsidRDefault="007B4CDC" w:rsidP="007B4CDC">
            <w:pPr>
              <w:ind w:firstLine="6"/>
            </w:pPr>
            <w:r>
              <w:t>Место нахождения юридического лица</w:t>
            </w:r>
            <w:r w:rsidRPr="00ED2CC6">
              <w:t>:</w:t>
            </w:r>
          </w:p>
          <w:p w:rsidR="007B4CDC" w:rsidRDefault="007B4CDC" w:rsidP="007B4CDC">
            <w:r>
              <w:t>_____________________________________</w:t>
            </w:r>
          </w:p>
          <w:p w:rsidR="00BB6E89" w:rsidRPr="00D90108" w:rsidRDefault="00BB6E89" w:rsidP="00DC473D">
            <w:pPr>
              <w:ind w:firstLine="6"/>
            </w:pPr>
          </w:p>
        </w:tc>
      </w:tr>
      <w:tr w:rsidR="00BB6E89" w:rsidRPr="00D90108" w:rsidTr="00DC473D">
        <w:trPr>
          <w:trHeight w:val="641"/>
        </w:trPr>
        <w:tc>
          <w:tcPr>
            <w:tcW w:w="4896" w:type="dxa"/>
            <w:gridSpan w:val="2"/>
          </w:tcPr>
          <w:p w:rsidR="00BB6E89" w:rsidRPr="00D90108" w:rsidRDefault="00BB6E89" w:rsidP="00DC473D">
            <w:pPr>
              <w:ind w:firstLine="6"/>
            </w:pPr>
            <w:r w:rsidRPr="00D90108">
              <w:t>_____________________________________</w:t>
            </w:r>
            <w:r w:rsidRPr="00D90108">
              <w:rPr>
                <w:rStyle w:val="af9"/>
              </w:rPr>
              <w:footnoteReference w:id="7"/>
            </w:r>
          </w:p>
          <w:p w:rsidR="00BB6E89" w:rsidRPr="00D90108" w:rsidRDefault="00BB6E89" w:rsidP="00DC473D">
            <w:pPr>
              <w:ind w:firstLine="6"/>
            </w:pPr>
            <w:r w:rsidRPr="00D90108">
              <w:t>ИНН/КПП: ______________/______________</w:t>
            </w:r>
          </w:p>
          <w:p w:rsidR="00BB6E89" w:rsidRPr="00D90108" w:rsidRDefault="00BB6E89" w:rsidP="00DC473D">
            <w:pPr>
              <w:ind w:firstLine="6"/>
            </w:pPr>
            <w:proofErr w:type="gramStart"/>
            <w:r w:rsidRPr="00D90108">
              <w:t>р</w:t>
            </w:r>
            <w:proofErr w:type="gramEnd"/>
            <w:r w:rsidRPr="00D90108">
              <w:t>/с:  __________________________________</w:t>
            </w:r>
          </w:p>
          <w:p w:rsidR="00BB6E89" w:rsidRPr="00D90108" w:rsidRDefault="00BB6E89" w:rsidP="00DC473D">
            <w:pPr>
              <w:ind w:firstLine="6"/>
            </w:pPr>
            <w:r w:rsidRPr="00D90108">
              <w:t>в  _____________________________________</w:t>
            </w:r>
          </w:p>
          <w:p w:rsidR="00BB6E89" w:rsidRPr="00D90108" w:rsidRDefault="00BB6E89" w:rsidP="00DC473D">
            <w:pPr>
              <w:ind w:firstLine="6"/>
            </w:pPr>
            <w:r w:rsidRPr="00D90108">
              <w:t>БИК:   ________________________________</w:t>
            </w:r>
          </w:p>
          <w:p w:rsidR="00BB6E89" w:rsidRPr="00D90108" w:rsidRDefault="00BB6E89" w:rsidP="00DC473D">
            <w:pPr>
              <w:ind w:firstLine="6"/>
            </w:pPr>
            <w:r w:rsidRPr="00D90108">
              <w:t>к/с:  __________________________________</w:t>
            </w:r>
          </w:p>
          <w:p w:rsidR="00BB6E89" w:rsidRPr="00D90108" w:rsidRDefault="00BB6E89" w:rsidP="00DC473D">
            <w:pPr>
              <w:ind w:firstLine="6"/>
            </w:pPr>
            <w:r w:rsidRPr="00D90108">
              <w:t>ОКПО: ________________________________</w:t>
            </w:r>
          </w:p>
          <w:p w:rsidR="00BB6E89" w:rsidRPr="00D90108" w:rsidRDefault="00BB6E89" w:rsidP="00DC473D">
            <w:pPr>
              <w:ind w:firstLine="6"/>
            </w:pPr>
            <w:r w:rsidRPr="00D90108">
              <w:t>ОГРН:  ________________________________</w:t>
            </w:r>
          </w:p>
          <w:p w:rsidR="00BB6E89" w:rsidRPr="00D90108" w:rsidRDefault="00BB6E89" w:rsidP="00DC473D">
            <w:pPr>
              <w:ind w:firstLine="6"/>
            </w:pPr>
            <w:r w:rsidRPr="00D90108">
              <w:t>ОКАТО:   ______________________________</w:t>
            </w:r>
          </w:p>
          <w:p w:rsidR="00BB6E89" w:rsidRPr="00D90108" w:rsidRDefault="00BB6E89" w:rsidP="00DC473D">
            <w:pPr>
              <w:ind w:firstLine="6"/>
            </w:pPr>
          </w:p>
        </w:tc>
        <w:tc>
          <w:tcPr>
            <w:tcW w:w="4993" w:type="dxa"/>
            <w:gridSpan w:val="3"/>
          </w:tcPr>
          <w:p w:rsidR="00BB6E89" w:rsidRPr="00D90108" w:rsidRDefault="00BB6E89" w:rsidP="00DC473D">
            <w:pPr>
              <w:ind w:firstLine="6"/>
            </w:pPr>
            <w:r w:rsidRPr="00D90108">
              <w:t>ИНН/КПП: ______________/______________</w:t>
            </w:r>
          </w:p>
          <w:p w:rsidR="00BB6E89" w:rsidRPr="00D90108" w:rsidRDefault="00BB6E89" w:rsidP="00DC473D">
            <w:pPr>
              <w:ind w:firstLine="6"/>
            </w:pPr>
            <w:proofErr w:type="gramStart"/>
            <w:r w:rsidRPr="00D90108">
              <w:t>р</w:t>
            </w:r>
            <w:proofErr w:type="gramEnd"/>
            <w:r w:rsidRPr="00D90108">
              <w:t>/с:  ___________________________________</w:t>
            </w:r>
          </w:p>
          <w:p w:rsidR="00BB6E89" w:rsidRPr="00D90108" w:rsidRDefault="00BB6E89" w:rsidP="00DC473D">
            <w:pPr>
              <w:ind w:firstLine="6"/>
            </w:pPr>
            <w:r w:rsidRPr="00D90108">
              <w:t>в  _____________________________________</w:t>
            </w:r>
          </w:p>
          <w:p w:rsidR="00BB6E89" w:rsidRPr="00D90108" w:rsidRDefault="00BB6E89" w:rsidP="00DC473D">
            <w:pPr>
              <w:ind w:firstLine="6"/>
            </w:pPr>
            <w:r w:rsidRPr="00D90108">
              <w:t>БИК:   _________________________________</w:t>
            </w:r>
          </w:p>
          <w:p w:rsidR="00BB6E89" w:rsidRPr="00D90108" w:rsidRDefault="00BB6E89" w:rsidP="00DC473D">
            <w:pPr>
              <w:ind w:firstLine="6"/>
            </w:pPr>
            <w:r w:rsidRPr="00D90108">
              <w:t>к/с:  ___________________________________</w:t>
            </w:r>
          </w:p>
          <w:p w:rsidR="00BB6E89" w:rsidRPr="00D90108" w:rsidRDefault="00BB6E89" w:rsidP="00DC473D">
            <w:pPr>
              <w:ind w:firstLine="6"/>
            </w:pPr>
            <w:r w:rsidRPr="00D90108">
              <w:t>ОКПО: ________________________________</w:t>
            </w:r>
          </w:p>
          <w:p w:rsidR="00BB6E89" w:rsidRPr="00D90108" w:rsidRDefault="00BB6E89" w:rsidP="00DC473D">
            <w:pPr>
              <w:ind w:firstLine="6"/>
            </w:pPr>
            <w:r w:rsidRPr="00D90108">
              <w:t>ОГРН:  ________________________________</w:t>
            </w:r>
          </w:p>
          <w:p w:rsidR="00BB6E89" w:rsidRPr="00D90108" w:rsidRDefault="00BB6E89" w:rsidP="00DC473D">
            <w:pPr>
              <w:ind w:firstLine="6"/>
            </w:pPr>
            <w:r w:rsidRPr="00D90108">
              <w:t>ОКАТО:   ______________________________</w:t>
            </w:r>
          </w:p>
          <w:p w:rsidR="00BB6E89" w:rsidRPr="00D90108" w:rsidRDefault="00BB6E89" w:rsidP="00DC473D">
            <w:pPr>
              <w:ind w:firstLine="6"/>
            </w:pPr>
          </w:p>
        </w:tc>
      </w:tr>
      <w:tr w:rsidR="00BB6E89" w:rsidRPr="00D90108" w:rsidTr="00DC473D">
        <w:trPr>
          <w:trHeight w:val="641"/>
        </w:trPr>
        <w:tc>
          <w:tcPr>
            <w:tcW w:w="4896" w:type="dxa"/>
            <w:gridSpan w:val="2"/>
          </w:tcPr>
          <w:p w:rsidR="00BB6E89" w:rsidRPr="00D90108" w:rsidRDefault="00BB6E89" w:rsidP="00DC473D">
            <w:pPr>
              <w:ind w:firstLine="6"/>
              <w:jc w:val="center"/>
            </w:pPr>
            <w:r w:rsidRPr="00D90108">
              <w:t>___________________________</w:t>
            </w:r>
          </w:p>
          <w:p w:rsidR="00BB6E89" w:rsidRPr="00EF3F08" w:rsidRDefault="00BB6E89" w:rsidP="00DC473D">
            <w:pPr>
              <w:ind w:firstLine="6"/>
              <w:jc w:val="center"/>
              <w:rPr>
                <w:i/>
              </w:rPr>
            </w:pPr>
            <w:r w:rsidRPr="00EF3F08">
              <w:rPr>
                <w:i/>
              </w:rPr>
              <w:t>(должность)</w:t>
            </w:r>
          </w:p>
          <w:p w:rsidR="00BB6E89" w:rsidRPr="00D90108" w:rsidRDefault="00BB6E89" w:rsidP="00DC473D">
            <w:pPr>
              <w:ind w:firstLine="6"/>
            </w:pPr>
            <w:r w:rsidRPr="00D90108">
              <w:t>___________________________________</w:t>
            </w:r>
          </w:p>
          <w:p w:rsidR="00BB6E89" w:rsidRPr="00EF3F08" w:rsidRDefault="00BB6E89" w:rsidP="00DC473D">
            <w:pPr>
              <w:ind w:firstLine="6"/>
              <w:jc w:val="center"/>
              <w:rPr>
                <w:i/>
              </w:rPr>
            </w:pPr>
            <w:r w:rsidRPr="00EF3F08">
              <w:rPr>
                <w:i/>
              </w:rPr>
              <w:t>(Ф.И.О.)</w:t>
            </w:r>
          </w:p>
          <w:p w:rsidR="00BB6E89" w:rsidRPr="00D90108" w:rsidRDefault="00BB6E89" w:rsidP="00A6031A">
            <w:r w:rsidRPr="00D90108">
              <w:t xml:space="preserve">            М.П.   «_____» _____________20___г.                     </w:t>
            </w:r>
          </w:p>
        </w:tc>
        <w:tc>
          <w:tcPr>
            <w:tcW w:w="4993" w:type="dxa"/>
            <w:gridSpan w:val="3"/>
          </w:tcPr>
          <w:p w:rsidR="00BB6E89" w:rsidRPr="00D90108" w:rsidRDefault="00BB6E89" w:rsidP="00DC473D">
            <w:pPr>
              <w:ind w:firstLine="6"/>
              <w:jc w:val="center"/>
            </w:pPr>
            <w:r w:rsidRPr="00D90108">
              <w:t>___________________________</w:t>
            </w:r>
          </w:p>
          <w:p w:rsidR="00BB6E89" w:rsidRPr="00EF3F08" w:rsidRDefault="00BB6E89" w:rsidP="00DC473D">
            <w:pPr>
              <w:ind w:firstLine="6"/>
              <w:jc w:val="center"/>
              <w:rPr>
                <w:i/>
              </w:rPr>
            </w:pPr>
            <w:r w:rsidRPr="00EF3F08">
              <w:rPr>
                <w:i/>
              </w:rPr>
              <w:t>(должность)</w:t>
            </w:r>
          </w:p>
          <w:p w:rsidR="00BB6E89" w:rsidRPr="00D90108" w:rsidRDefault="00BB6E89" w:rsidP="00DC473D">
            <w:pPr>
              <w:ind w:firstLine="6"/>
            </w:pPr>
            <w:r w:rsidRPr="00D90108">
              <w:t>___________________________________</w:t>
            </w:r>
          </w:p>
          <w:p w:rsidR="00BB6E89" w:rsidRPr="00EF3F08" w:rsidRDefault="00BB6E89" w:rsidP="00DC473D">
            <w:pPr>
              <w:ind w:firstLine="6"/>
              <w:jc w:val="center"/>
              <w:rPr>
                <w:i/>
              </w:rPr>
            </w:pPr>
            <w:r w:rsidRPr="00EF3F08">
              <w:rPr>
                <w:i/>
              </w:rPr>
              <w:t>(Ф.И.О.)</w:t>
            </w:r>
          </w:p>
          <w:p w:rsidR="00BB6E89" w:rsidRPr="00D90108" w:rsidRDefault="00BB6E89" w:rsidP="00A6031A">
            <w:pPr>
              <w:ind w:firstLine="6"/>
            </w:pPr>
            <w:r w:rsidRPr="00D90108">
              <w:t xml:space="preserve">     М.П.   «_____» _____________20___г.                     </w:t>
            </w:r>
          </w:p>
        </w:tc>
      </w:tr>
      <w:tr w:rsidR="00BB6E89" w:rsidRPr="00D90108" w:rsidTr="00DC473D">
        <w:trPr>
          <w:gridBefore w:val="1"/>
          <w:gridAfter w:val="1"/>
          <w:wBefore w:w="176" w:type="dxa"/>
          <w:wAfter w:w="34" w:type="dxa"/>
          <w:trHeight w:val="288"/>
        </w:trPr>
        <w:tc>
          <w:tcPr>
            <w:tcW w:w="4956" w:type="dxa"/>
            <w:gridSpan w:val="2"/>
            <w:vAlign w:val="center"/>
          </w:tcPr>
          <w:p w:rsidR="00BB6E89" w:rsidRPr="00D90108" w:rsidRDefault="00BB6E89" w:rsidP="00DC473D">
            <w:pPr>
              <w:pStyle w:val="ConsNonformat"/>
              <w:widowControl/>
              <w:jc w:val="center"/>
              <w:rPr>
                <w:rFonts w:ascii="Times New Roman" w:hAnsi="Times New Roman" w:cs="Times New Roman"/>
                <w:b/>
                <w:sz w:val="24"/>
                <w:szCs w:val="24"/>
              </w:rPr>
            </w:pPr>
          </w:p>
        </w:tc>
        <w:tc>
          <w:tcPr>
            <w:tcW w:w="4723" w:type="dxa"/>
            <w:vAlign w:val="center"/>
          </w:tcPr>
          <w:p w:rsidR="00BB6E89" w:rsidRPr="00D90108" w:rsidRDefault="00BB6E89" w:rsidP="00DC473D">
            <w:pPr>
              <w:pStyle w:val="ConsNonformat"/>
              <w:widowControl/>
              <w:jc w:val="center"/>
              <w:rPr>
                <w:rFonts w:ascii="Times New Roman" w:hAnsi="Times New Roman" w:cs="Times New Roman"/>
                <w:b/>
                <w:sz w:val="24"/>
                <w:szCs w:val="24"/>
              </w:rPr>
            </w:pPr>
          </w:p>
        </w:tc>
      </w:tr>
    </w:tbl>
    <w:p w:rsidR="00D576DD" w:rsidRPr="00D90108" w:rsidRDefault="00D576DD" w:rsidP="0076220B">
      <w:pPr>
        <w:tabs>
          <w:tab w:val="left" w:pos="1770"/>
        </w:tabs>
        <w:sectPr w:rsidR="00D576DD" w:rsidRPr="00D90108" w:rsidSect="002F0CB5">
          <w:headerReference w:type="default" r:id="rId9"/>
          <w:type w:val="continuous"/>
          <w:pgSz w:w="11909" w:h="16834" w:code="9"/>
          <w:pgMar w:top="1134" w:right="851" w:bottom="1134" w:left="1701" w:header="720" w:footer="720" w:gutter="0"/>
          <w:cols w:space="720"/>
          <w:noEndnote/>
        </w:sectPr>
      </w:pPr>
    </w:p>
    <w:p w:rsidR="00801D01" w:rsidRPr="00EF3F08" w:rsidRDefault="0094367C" w:rsidP="0094367C">
      <w:pPr>
        <w:tabs>
          <w:tab w:val="left" w:pos="1770"/>
        </w:tabs>
        <w:jc w:val="both"/>
      </w:pPr>
      <w:bookmarkStart w:id="1" w:name="RANGE!A1:Q73"/>
      <w:bookmarkStart w:id="2" w:name="RANGE!A1:Q251"/>
      <w:bookmarkEnd w:id="1"/>
      <w:bookmarkEnd w:id="2"/>
      <w:r w:rsidRPr="00085D6B">
        <w:rPr>
          <w:b/>
        </w:rPr>
        <w:lastRenderedPageBreak/>
        <w:t xml:space="preserve">                                                            </w:t>
      </w:r>
      <w:r w:rsidR="00801D01" w:rsidRPr="00EF3F08">
        <w:t>Приложение № 1</w:t>
      </w:r>
    </w:p>
    <w:p w:rsidR="00085D6B" w:rsidRPr="00EF3F08" w:rsidRDefault="00085D6B" w:rsidP="0094367C">
      <w:pPr>
        <w:widowControl w:val="0"/>
        <w:autoSpaceDE w:val="0"/>
        <w:autoSpaceDN w:val="0"/>
        <w:adjustRightInd w:val="0"/>
        <w:spacing w:line="201" w:lineRule="atLeast"/>
        <w:ind w:left="2880" w:firstLine="720"/>
        <w:jc w:val="both"/>
      </w:pPr>
      <w:r w:rsidRPr="00EF3F08">
        <w:t>к Д</w:t>
      </w:r>
      <w:r w:rsidR="00801D01" w:rsidRPr="00EF3F08">
        <w:t>оговору</w:t>
      </w:r>
      <w:r w:rsidR="0028765B" w:rsidRPr="00EF3F08">
        <w:t xml:space="preserve"> об оказании услуг связи </w:t>
      </w:r>
    </w:p>
    <w:p w:rsidR="00801D01" w:rsidRPr="00EF3F08" w:rsidRDefault="0028765B" w:rsidP="0094367C">
      <w:pPr>
        <w:widowControl w:val="0"/>
        <w:autoSpaceDE w:val="0"/>
        <w:autoSpaceDN w:val="0"/>
        <w:adjustRightInd w:val="0"/>
        <w:spacing w:line="201" w:lineRule="atLeast"/>
        <w:ind w:left="2880" w:firstLine="720"/>
        <w:jc w:val="both"/>
      </w:pPr>
      <w:r w:rsidRPr="00EF3F08">
        <w:t>по передаче данных</w:t>
      </w:r>
    </w:p>
    <w:p w:rsidR="00801D01" w:rsidRPr="00EF3F08" w:rsidRDefault="0094367C" w:rsidP="0094367C">
      <w:pPr>
        <w:tabs>
          <w:tab w:val="left" w:pos="1770"/>
        </w:tabs>
        <w:jc w:val="both"/>
      </w:pPr>
      <w:r w:rsidRPr="00EF3F08">
        <w:t xml:space="preserve">                                                            </w:t>
      </w:r>
      <w:r w:rsidR="00801D01" w:rsidRPr="00EF3F08">
        <w:t>№_____________ от «__» ______</w:t>
      </w:r>
      <w:r w:rsidR="00C8126B" w:rsidRPr="00EF3F08">
        <w:t xml:space="preserve"> 20___</w:t>
      </w:r>
      <w:r w:rsidR="00801D01" w:rsidRPr="00EF3F08">
        <w:t xml:space="preserve"> г.</w:t>
      </w:r>
    </w:p>
    <w:p w:rsidR="00801D01" w:rsidRPr="00D90108" w:rsidRDefault="00801D01" w:rsidP="00801D01">
      <w:pPr>
        <w:tabs>
          <w:tab w:val="left" w:pos="1770"/>
        </w:tabs>
        <w:jc w:val="right"/>
      </w:pPr>
    </w:p>
    <w:p w:rsidR="001A7BD6" w:rsidRPr="00533A1E" w:rsidRDefault="001A7BD6" w:rsidP="001A7BD6">
      <w:pPr>
        <w:tabs>
          <w:tab w:val="left" w:pos="1770"/>
        </w:tabs>
        <w:jc w:val="center"/>
        <w:rPr>
          <w:b/>
        </w:rPr>
      </w:pPr>
      <w:r w:rsidRPr="00B04E72">
        <w:rPr>
          <w:b/>
        </w:rPr>
        <w:t>Заказ на оказание услуг связи по передаче данных</w:t>
      </w:r>
    </w:p>
    <w:p w:rsidR="00801D01" w:rsidRPr="00D90108" w:rsidRDefault="00801D01" w:rsidP="00801D01">
      <w:pPr>
        <w:tabs>
          <w:tab w:val="left" w:pos="1770"/>
        </w:tabs>
        <w:jc w:val="right"/>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57" w:type="dxa"/>
          <w:bottom w:w="57" w:type="dxa"/>
        </w:tblCellMar>
        <w:tblLook w:val="01E0" w:firstRow="1" w:lastRow="1" w:firstColumn="1" w:lastColumn="1" w:noHBand="0" w:noVBand="0"/>
      </w:tblPr>
      <w:tblGrid>
        <w:gridCol w:w="1506"/>
        <w:gridCol w:w="1045"/>
        <w:gridCol w:w="215"/>
        <w:gridCol w:w="900"/>
        <w:gridCol w:w="695"/>
        <w:gridCol w:w="177"/>
        <w:gridCol w:w="28"/>
        <w:gridCol w:w="789"/>
        <w:gridCol w:w="1843"/>
        <w:gridCol w:w="209"/>
        <w:gridCol w:w="781"/>
        <w:gridCol w:w="900"/>
        <w:gridCol w:w="931"/>
      </w:tblGrid>
      <w:tr w:rsidR="0028765B" w:rsidRPr="00D90108" w:rsidTr="00C312E0">
        <w:trPr>
          <w:trHeight w:val="223"/>
        </w:trPr>
        <w:tc>
          <w:tcPr>
            <w:tcW w:w="10019" w:type="dxa"/>
            <w:gridSpan w:val="13"/>
            <w:shd w:val="clear" w:color="auto" w:fill="FFFFFF"/>
          </w:tcPr>
          <w:p w:rsidR="0028765B" w:rsidRPr="00D90108" w:rsidRDefault="0028765B" w:rsidP="0083374A">
            <w:pPr>
              <w:tabs>
                <w:tab w:val="left" w:pos="3390"/>
              </w:tabs>
            </w:pPr>
            <w:r w:rsidRPr="00D90108">
              <w:t>1.</w:t>
            </w:r>
            <w:r w:rsidRPr="00D90108">
              <w:rPr>
                <w:b/>
              </w:rPr>
              <w:t>Контакты</w:t>
            </w:r>
            <w:r w:rsidRPr="00D90108">
              <w:t>.</w:t>
            </w:r>
          </w:p>
        </w:tc>
      </w:tr>
      <w:tr w:rsidR="0028765B" w:rsidRPr="00D90108" w:rsidTr="00C312E0">
        <w:trPr>
          <w:trHeight w:val="223"/>
        </w:trPr>
        <w:tc>
          <w:tcPr>
            <w:tcW w:w="4566" w:type="dxa"/>
            <w:gridSpan w:val="7"/>
            <w:shd w:val="clear" w:color="auto" w:fill="FFFFFF"/>
          </w:tcPr>
          <w:p w:rsidR="0028765B" w:rsidRPr="00D90108" w:rsidRDefault="0028765B" w:rsidP="0083374A">
            <w:pPr>
              <w:tabs>
                <w:tab w:val="left" w:pos="3390"/>
              </w:tabs>
            </w:pPr>
            <w:r w:rsidRPr="00D90108">
              <w:t xml:space="preserve"> 1.1. ОПЕРАТОРА.</w:t>
            </w:r>
          </w:p>
        </w:tc>
        <w:tc>
          <w:tcPr>
            <w:tcW w:w="5453" w:type="dxa"/>
            <w:gridSpan w:val="6"/>
            <w:shd w:val="clear" w:color="auto" w:fill="FFFFFF"/>
          </w:tcPr>
          <w:p w:rsidR="0028765B" w:rsidRPr="00D90108" w:rsidRDefault="0028765B" w:rsidP="0083374A">
            <w:pPr>
              <w:tabs>
                <w:tab w:val="left" w:pos="3390"/>
              </w:tabs>
            </w:pPr>
            <w:r w:rsidRPr="00D90108">
              <w:t>1.2. АБОНЕНТА.</w:t>
            </w:r>
          </w:p>
        </w:tc>
      </w:tr>
      <w:tr w:rsidR="0028765B" w:rsidRPr="00D90108" w:rsidTr="00C312E0">
        <w:trPr>
          <w:trHeight w:val="203"/>
        </w:trPr>
        <w:tc>
          <w:tcPr>
            <w:tcW w:w="4566" w:type="dxa"/>
            <w:gridSpan w:val="7"/>
            <w:shd w:val="clear" w:color="auto" w:fill="FFFFFF"/>
            <w:vAlign w:val="center"/>
          </w:tcPr>
          <w:p w:rsidR="0028765B" w:rsidRPr="00D90108" w:rsidRDefault="0028765B" w:rsidP="0083374A">
            <w:pPr>
              <w:jc w:val="center"/>
            </w:pPr>
            <w:r w:rsidRPr="00D90108">
              <w:t xml:space="preserve">Информационно-справочная служба </w:t>
            </w:r>
          </w:p>
          <w:p w:rsidR="0028765B" w:rsidRPr="00D90108" w:rsidRDefault="0028765B" w:rsidP="0083374A">
            <w:pPr>
              <w:jc w:val="center"/>
            </w:pPr>
            <w:r w:rsidRPr="00D90108">
              <w:t>Тел</w:t>
            </w:r>
            <w:proofErr w:type="gramStart"/>
            <w:r w:rsidRPr="00D90108">
              <w:t xml:space="preserve">.: (___) ___-__-__, </w:t>
            </w:r>
            <w:proofErr w:type="gramEnd"/>
            <w:r w:rsidRPr="00D90108">
              <w:t>факс: (___) ___-__-__</w:t>
            </w:r>
          </w:p>
        </w:tc>
        <w:tc>
          <w:tcPr>
            <w:tcW w:w="5453" w:type="dxa"/>
            <w:gridSpan w:val="6"/>
            <w:vMerge w:val="restart"/>
            <w:shd w:val="clear" w:color="auto" w:fill="FFFFFF"/>
            <w:vAlign w:val="center"/>
          </w:tcPr>
          <w:p w:rsidR="0028765B" w:rsidRPr="00D90108" w:rsidRDefault="0028765B" w:rsidP="0083374A">
            <w:pPr>
              <w:jc w:val="center"/>
            </w:pPr>
            <w:r w:rsidRPr="00D90108">
              <w:t xml:space="preserve">Техническая поддержка </w:t>
            </w:r>
          </w:p>
          <w:p w:rsidR="0028765B" w:rsidRPr="00D90108" w:rsidRDefault="0028765B" w:rsidP="0083374A">
            <w:pPr>
              <w:jc w:val="center"/>
            </w:pPr>
            <w:r w:rsidRPr="00D90108">
              <w:t>Тел</w:t>
            </w:r>
            <w:proofErr w:type="gramStart"/>
            <w:r w:rsidRPr="00D90108">
              <w:t xml:space="preserve">.: (   ) ___-__-__, </w:t>
            </w:r>
            <w:proofErr w:type="gramEnd"/>
            <w:r w:rsidRPr="00D90108">
              <w:t>факс: (   ) ___-__-__</w:t>
            </w:r>
          </w:p>
        </w:tc>
      </w:tr>
      <w:tr w:rsidR="0028765B" w:rsidRPr="00D90108" w:rsidTr="00C312E0">
        <w:trPr>
          <w:trHeight w:val="203"/>
        </w:trPr>
        <w:tc>
          <w:tcPr>
            <w:tcW w:w="4566" w:type="dxa"/>
            <w:gridSpan w:val="7"/>
            <w:shd w:val="clear" w:color="auto" w:fill="FFFFFF"/>
            <w:vAlign w:val="center"/>
          </w:tcPr>
          <w:p w:rsidR="0028765B" w:rsidRPr="00D90108" w:rsidRDefault="0028765B" w:rsidP="0083374A">
            <w:pPr>
              <w:jc w:val="center"/>
            </w:pPr>
            <w:r w:rsidRPr="00D90108">
              <w:t xml:space="preserve">Техническая поддержка </w:t>
            </w:r>
          </w:p>
          <w:p w:rsidR="0028765B" w:rsidRPr="00D90108" w:rsidRDefault="0028765B" w:rsidP="0083374A">
            <w:pPr>
              <w:jc w:val="center"/>
            </w:pPr>
            <w:r w:rsidRPr="00D90108">
              <w:t>Тел</w:t>
            </w:r>
            <w:proofErr w:type="gramStart"/>
            <w:r w:rsidRPr="00D90108">
              <w:t xml:space="preserve">.: (___) ___-__-__, </w:t>
            </w:r>
            <w:proofErr w:type="gramEnd"/>
            <w:r w:rsidRPr="00D90108">
              <w:t>факс: (___) ___-__-__</w:t>
            </w:r>
          </w:p>
        </w:tc>
        <w:tc>
          <w:tcPr>
            <w:tcW w:w="5453" w:type="dxa"/>
            <w:gridSpan w:val="6"/>
            <w:vMerge/>
            <w:shd w:val="clear" w:color="auto" w:fill="FFFFFF"/>
            <w:vAlign w:val="center"/>
          </w:tcPr>
          <w:p w:rsidR="0028765B" w:rsidRPr="00D90108" w:rsidRDefault="0028765B" w:rsidP="0083374A">
            <w:pPr>
              <w:jc w:val="center"/>
            </w:pPr>
          </w:p>
        </w:tc>
      </w:tr>
      <w:tr w:rsidR="0028765B" w:rsidRPr="00D90108" w:rsidTr="00C312E0">
        <w:trPr>
          <w:trHeight w:val="203"/>
        </w:trPr>
        <w:tc>
          <w:tcPr>
            <w:tcW w:w="4566" w:type="dxa"/>
            <w:gridSpan w:val="7"/>
            <w:shd w:val="clear" w:color="auto" w:fill="FFFFFF"/>
            <w:vAlign w:val="center"/>
          </w:tcPr>
          <w:p w:rsidR="0028765B" w:rsidRPr="00D90108" w:rsidRDefault="0028765B" w:rsidP="0083374A">
            <w:r w:rsidRPr="00D90108">
              <w:rPr>
                <w:lang w:val="fr-FR"/>
              </w:rPr>
              <w:t>e-mail</w:t>
            </w:r>
            <w:r w:rsidRPr="00D90108">
              <w:t>__________________________________</w:t>
            </w:r>
          </w:p>
        </w:tc>
        <w:tc>
          <w:tcPr>
            <w:tcW w:w="5453" w:type="dxa"/>
            <w:gridSpan w:val="6"/>
            <w:shd w:val="clear" w:color="auto" w:fill="FFFFFF"/>
            <w:vAlign w:val="center"/>
          </w:tcPr>
          <w:p w:rsidR="0028765B" w:rsidRPr="00D90108" w:rsidRDefault="0028765B" w:rsidP="0083374A">
            <w:r w:rsidRPr="00D90108">
              <w:rPr>
                <w:lang w:val="fr-FR"/>
              </w:rPr>
              <w:t>e-mail</w:t>
            </w:r>
            <w:r w:rsidRPr="00D90108">
              <w:t>__________________________________</w:t>
            </w:r>
          </w:p>
        </w:tc>
      </w:tr>
      <w:tr w:rsidR="0028765B" w:rsidRPr="00D90108" w:rsidTr="00C312E0">
        <w:tc>
          <w:tcPr>
            <w:tcW w:w="10019" w:type="dxa"/>
            <w:gridSpan w:val="13"/>
            <w:shd w:val="clear" w:color="auto" w:fill="FFFFFF"/>
          </w:tcPr>
          <w:p w:rsidR="0028765B" w:rsidRPr="00D90108" w:rsidRDefault="0028765B" w:rsidP="0083374A">
            <w:pPr>
              <w:tabs>
                <w:tab w:val="left" w:pos="3390"/>
              </w:tabs>
              <w:rPr>
                <w:b/>
              </w:rPr>
            </w:pPr>
            <w:r w:rsidRPr="00D90108">
              <w:rPr>
                <w:b/>
              </w:rPr>
              <w:t xml:space="preserve">2. Междугородный порт доступа МСПД. </w:t>
            </w:r>
          </w:p>
        </w:tc>
      </w:tr>
      <w:tr w:rsidR="0028765B" w:rsidRPr="00D90108" w:rsidTr="00C312E0">
        <w:trPr>
          <w:trHeight w:val="158"/>
        </w:trPr>
        <w:tc>
          <w:tcPr>
            <w:tcW w:w="1506" w:type="dxa"/>
            <w:vMerge w:val="restart"/>
            <w:shd w:val="clear" w:color="auto" w:fill="FFFFFF"/>
            <w:vAlign w:val="center"/>
          </w:tcPr>
          <w:p w:rsidR="0028765B" w:rsidRPr="00D90108" w:rsidRDefault="0028765B" w:rsidP="0083374A">
            <w:pPr>
              <w:jc w:val="center"/>
              <w:rPr>
                <w:b/>
              </w:rPr>
            </w:pPr>
            <w:r w:rsidRPr="00D90108">
              <w:rPr>
                <w:b/>
              </w:rPr>
              <w:t xml:space="preserve">Тип                VPN порта </w:t>
            </w:r>
          </w:p>
        </w:tc>
        <w:tc>
          <w:tcPr>
            <w:tcW w:w="8513" w:type="dxa"/>
            <w:gridSpan w:val="12"/>
            <w:shd w:val="clear" w:color="auto" w:fill="FFFFFF"/>
          </w:tcPr>
          <w:p w:rsidR="0028765B" w:rsidRPr="00D90108" w:rsidRDefault="0028765B" w:rsidP="0083374A">
            <w:pPr>
              <w:rPr>
                <w:b/>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Pr="00D90108">
              <w:fldChar w:fldCharType="end"/>
            </w:r>
            <w:r w:rsidRPr="00D90108">
              <w:t xml:space="preserve"> Мультимедиа</w:t>
            </w:r>
          </w:p>
        </w:tc>
      </w:tr>
      <w:tr w:rsidR="0028765B" w:rsidRPr="00D90108" w:rsidTr="00C312E0">
        <w:trPr>
          <w:trHeight w:val="157"/>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pPr>
              <w:rPr>
                <w:b/>
                <w:u w:val="single"/>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Pr="00D90108">
              <w:fldChar w:fldCharType="end"/>
            </w:r>
            <w:r w:rsidRPr="00D90108">
              <w:t xml:space="preserve"> Комбинированный</w:t>
            </w:r>
          </w:p>
        </w:tc>
      </w:tr>
      <w:tr w:rsidR="0028765B" w:rsidRPr="00D90108" w:rsidTr="00C312E0">
        <w:trPr>
          <w:trHeight w:val="157"/>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pPr>
              <w:rPr>
                <w:b/>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Pr="00D90108">
              <w:fldChar w:fldCharType="end"/>
            </w:r>
            <w:r w:rsidRPr="00D90108">
              <w:t xml:space="preserve"> Бизнес-приложение</w:t>
            </w:r>
          </w:p>
        </w:tc>
      </w:tr>
      <w:tr w:rsidR="0028765B" w:rsidRPr="00D90108" w:rsidTr="00C312E0">
        <w:trPr>
          <w:trHeight w:val="157"/>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r w:rsidRPr="00D90108">
              <w:fldChar w:fldCharType="begin">
                <w:ffData>
                  <w:name w:val="Флажок2"/>
                  <w:enabled/>
                  <w:calcOnExit w:val="0"/>
                  <w:checkBox>
                    <w:sizeAuto/>
                    <w:default w:val="0"/>
                    <w:checked w:val="0"/>
                  </w:checkBox>
                </w:ffData>
              </w:fldChar>
            </w:r>
            <w:r w:rsidRPr="00D90108">
              <w:instrText xml:space="preserve"> FORMCHECKBOX </w:instrText>
            </w:r>
            <w:r w:rsidRPr="00D90108">
              <w:fldChar w:fldCharType="end"/>
            </w:r>
            <w:r w:rsidRPr="00D90108">
              <w:t xml:space="preserve"> Данные</w:t>
            </w:r>
          </w:p>
        </w:tc>
      </w:tr>
      <w:tr w:rsidR="0028765B" w:rsidRPr="00D90108" w:rsidTr="00C312E0">
        <w:trPr>
          <w:trHeight w:val="120"/>
        </w:trPr>
        <w:tc>
          <w:tcPr>
            <w:tcW w:w="1506" w:type="dxa"/>
            <w:vMerge w:val="restart"/>
            <w:shd w:val="clear" w:color="auto" w:fill="FFFFFF"/>
            <w:vAlign w:val="center"/>
          </w:tcPr>
          <w:p w:rsidR="0028765B" w:rsidRPr="00D90108" w:rsidRDefault="0028765B" w:rsidP="0083374A">
            <w:pPr>
              <w:jc w:val="center"/>
              <w:rPr>
                <w:b/>
                <w:lang w:val="en-US"/>
              </w:rPr>
            </w:pPr>
            <w:r w:rsidRPr="00D90108">
              <w:rPr>
                <w:b/>
              </w:rPr>
              <w:t xml:space="preserve">Уровень </w:t>
            </w:r>
            <w:r w:rsidRPr="00D90108">
              <w:rPr>
                <w:b/>
                <w:lang w:val="en-US"/>
              </w:rPr>
              <w:t>SLA</w:t>
            </w:r>
          </w:p>
        </w:tc>
        <w:tc>
          <w:tcPr>
            <w:tcW w:w="8513" w:type="dxa"/>
            <w:gridSpan w:val="12"/>
            <w:shd w:val="clear" w:color="auto" w:fill="FFFFFF"/>
          </w:tcPr>
          <w:p w:rsidR="0028765B" w:rsidRPr="00D90108" w:rsidRDefault="0028765B" w:rsidP="0083374A">
            <w:r w:rsidRPr="00D90108">
              <w:fldChar w:fldCharType="begin">
                <w:ffData>
                  <w:name w:val="Флажок2"/>
                  <w:enabled/>
                  <w:calcOnExit w:val="0"/>
                  <w:checkBox>
                    <w:sizeAuto/>
                    <w:default w:val="0"/>
                    <w:checked w:val="0"/>
                  </w:checkBox>
                </w:ffData>
              </w:fldChar>
            </w:r>
            <w:r w:rsidRPr="00D90108">
              <w:instrText xml:space="preserve"> FORMCHECKBOX </w:instrText>
            </w:r>
            <w:r w:rsidRPr="00D90108">
              <w:fldChar w:fldCharType="end"/>
            </w:r>
            <w:r w:rsidRPr="00D90108">
              <w:t xml:space="preserve"> Стандартный</w:t>
            </w:r>
          </w:p>
        </w:tc>
      </w:tr>
      <w:tr w:rsidR="0028765B" w:rsidRPr="00D90108" w:rsidTr="00C312E0">
        <w:trPr>
          <w:trHeight w:val="307"/>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pPr>
              <w:rPr>
                <w:b/>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Pr="00D90108">
              <w:fldChar w:fldCharType="end"/>
            </w:r>
            <w:r w:rsidRPr="00D90108">
              <w:t xml:space="preserve"> Средний</w:t>
            </w:r>
          </w:p>
        </w:tc>
      </w:tr>
      <w:tr w:rsidR="0028765B" w:rsidRPr="00D90108" w:rsidTr="00C312E0">
        <w:trPr>
          <w:trHeight w:val="212"/>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pPr>
              <w:rPr>
                <w:b/>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Pr="00D90108">
              <w:fldChar w:fldCharType="end"/>
            </w:r>
            <w:r w:rsidRPr="00D90108">
              <w:t xml:space="preserve"> Высший</w:t>
            </w:r>
          </w:p>
        </w:tc>
      </w:tr>
      <w:tr w:rsidR="0028765B" w:rsidRPr="00D90108" w:rsidTr="00C312E0">
        <w:trPr>
          <w:trHeight w:val="415"/>
        </w:trPr>
        <w:tc>
          <w:tcPr>
            <w:tcW w:w="1506" w:type="dxa"/>
            <w:shd w:val="clear" w:color="auto" w:fill="FFFFFF"/>
            <w:vAlign w:val="center"/>
          </w:tcPr>
          <w:p w:rsidR="0028765B" w:rsidRPr="00D90108" w:rsidRDefault="0028765B" w:rsidP="0083374A">
            <w:pPr>
              <w:jc w:val="center"/>
              <w:rPr>
                <w:b/>
              </w:rPr>
            </w:pPr>
            <w:r w:rsidRPr="00D90108">
              <w:rPr>
                <w:b/>
              </w:rPr>
              <w:t>Тарифный план</w:t>
            </w:r>
          </w:p>
        </w:tc>
        <w:tc>
          <w:tcPr>
            <w:tcW w:w="8513" w:type="dxa"/>
            <w:gridSpan w:val="12"/>
            <w:shd w:val="clear" w:color="auto" w:fill="FFFFFF"/>
          </w:tcPr>
          <w:p w:rsidR="0028765B" w:rsidRPr="00D90108" w:rsidRDefault="0028765B" w:rsidP="0083374A">
            <w:pPr>
              <w:rPr>
                <w:b/>
              </w:rPr>
            </w:pPr>
            <w:r w:rsidRPr="00D90108">
              <w:t xml:space="preserve"> По фиксированной полосе (или фактическому трафику)</w:t>
            </w:r>
          </w:p>
        </w:tc>
      </w:tr>
      <w:tr w:rsidR="0028765B" w:rsidRPr="0086125D" w:rsidTr="00C312E0">
        <w:trPr>
          <w:trHeight w:val="158"/>
        </w:trPr>
        <w:tc>
          <w:tcPr>
            <w:tcW w:w="3666" w:type="dxa"/>
            <w:gridSpan w:val="4"/>
            <w:shd w:val="clear" w:color="auto" w:fill="FFFFFF"/>
            <w:vAlign w:val="center"/>
          </w:tcPr>
          <w:p w:rsidR="0028765B" w:rsidRPr="00D90108" w:rsidRDefault="0028765B" w:rsidP="0083374A">
            <w:r w:rsidRPr="00D90108">
              <w:t xml:space="preserve">Объект связи АБОНЕНТА </w:t>
            </w:r>
          </w:p>
        </w:tc>
        <w:tc>
          <w:tcPr>
            <w:tcW w:w="6353" w:type="dxa"/>
            <w:gridSpan w:val="9"/>
            <w:shd w:val="clear" w:color="auto" w:fill="FFFFFF"/>
            <w:vAlign w:val="center"/>
          </w:tcPr>
          <w:p w:rsidR="0028765B" w:rsidRPr="00D90108" w:rsidRDefault="0028765B" w:rsidP="0083374A">
            <w:pPr>
              <w:rPr>
                <w:lang w:val="en-US"/>
              </w:rPr>
            </w:pPr>
            <w:r w:rsidRPr="00D90108">
              <w:t>г</w:t>
            </w:r>
            <w:r w:rsidRPr="00D90108">
              <w:rPr>
                <w:lang w:val="en-US"/>
              </w:rPr>
              <w:t xml:space="preserve">. </w:t>
            </w:r>
            <w:r w:rsidRPr="00D90108">
              <w:fldChar w:fldCharType="begin">
                <w:ffData>
                  <w:name w:val="ТекстовоеПоле57"/>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b/>
                <w:lang w:val="en-US"/>
              </w:rPr>
              <w:t xml:space="preserve"> </w:t>
            </w:r>
            <w:proofErr w:type="spellStart"/>
            <w:r w:rsidRPr="00D90108">
              <w:t>ул</w:t>
            </w:r>
            <w:proofErr w:type="spellEnd"/>
            <w:r w:rsidRPr="00D90108">
              <w:rPr>
                <w:lang w:val="en-US"/>
              </w:rPr>
              <w:t>.</w:t>
            </w:r>
            <w:r w:rsidRPr="00D90108">
              <w:fldChar w:fldCharType="begin">
                <w:ffData>
                  <w:name w:val="ТекстовоеПоле57"/>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 xml:space="preserve">, </w:t>
            </w:r>
            <w:r w:rsidRPr="00D90108">
              <w:t>д</w:t>
            </w:r>
            <w:r w:rsidRPr="00D90108">
              <w:rPr>
                <w:lang w:val="en-US"/>
              </w:rPr>
              <w:t>.</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 xml:space="preserve">, </w:t>
            </w:r>
            <w:r w:rsidRPr="00D90108">
              <w:t>тел</w:t>
            </w:r>
            <w:r w:rsidRPr="00D90108">
              <w:rPr>
                <w:lang w:val="en-US"/>
              </w:rPr>
              <w:t xml:space="preserve">.: </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 xml:space="preserve">, </w:t>
            </w:r>
            <w:r w:rsidRPr="00D90108">
              <w:rPr>
                <w:lang w:val="fr-FR"/>
              </w:rPr>
              <w:t>e-mail</w:t>
            </w:r>
            <w:r w:rsidRPr="00D90108">
              <w:rPr>
                <w:lang w:val="en-US"/>
              </w:rPr>
              <w:t xml:space="preserve">: </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p>
        </w:tc>
      </w:tr>
      <w:tr w:rsidR="0028765B" w:rsidRPr="00D90108" w:rsidTr="00C312E0">
        <w:trPr>
          <w:trHeight w:val="158"/>
        </w:trPr>
        <w:tc>
          <w:tcPr>
            <w:tcW w:w="3666" w:type="dxa"/>
            <w:gridSpan w:val="4"/>
            <w:shd w:val="clear" w:color="auto" w:fill="FFFFFF"/>
            <w:vAlign w:val="center"/>
          </w:tcPr>
          <w:p w:rsidR="0028765B" w:rsidRPr="00D90108" w:rsidRDefault="0028765B" w:rsidP="0083374A">
            <w:r w:rsidRPr="00D90108">
              <w:t>Скорость доступа</w:t>
            </w:r>
          </w:p>
        </w:tc>
        <w:tc>
          <w:tcPr>
            <w:tcW w:w="6353" w:type="dxa"/>
            <w:gridSpan w:val="9"/>
            <w:shd w:val="clear" w:color="auto" w:fill="FFFFFF"/>
            <w:vAlign w:val="center"/>
          </w:tcPr>
          <w:p w:rsidR="0028765B" w:rsidRPr="00D90108" w:rsidRDefault="0028765B" w:rsidP="0083374A">
            <w:r w:rsidRPr="00D90108">
              <w:t xml:space="preserve"> </w:t>
            </w:r>
            <w:r w:rsidRPr="00D90108">
              <w:fldChar w:fldCharType="begin">
                <w:ffData>
                  <w:name w:val="ТекстовоеПоле57"/>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xml:space="preserve">        /с</w:t>
            </w:r>
          </w:p>
        </w:tc>
      </w:tr>
      <w:tr w:rsidR="0028765B" w:rsidRPr="0086125D" w:rsidTr="00C312E0">
        <w:trPr>
          <w:trHeight w:val="158"/>
        </w:trPr>
        <w:tc>
          <w:tcPr>
            <w:tcW w:w="3666" w:type="dxa"/>
            <w:gridSpan w:val="4"/>
            <w:shd w:val="clear" w:color="auto" w:fill="FFFFFF"/>
            <w:vAlign w:val="center"/>
          </w:tcPr>
          <w:p w:rsidR="0028765B" w:rsidRPr="00D90108" w:rsidRDefault="0028765B" w:rsidP="0083374A">
            <w:r w:rsidRPr="00D90108">
              <w:t>Тип порта</w:t>
            </w:r>
          </w:p>
        </w:tc>
        <w:tc>
          <w:tcPr>
            <w:tcW w:w="6353" w:type="dxa"/>
            <w:gridSpan w:val="9"/>
            <w:shd w:val="clear" w:color="auto" w:fill="FFFFFF"/>
            <w:vAlign w:val="center"/>
          </w:tcPr>
          <w:p w:rsidR="0028765B" w:rsidRPr="00D90108" w:rsidRDefault="0028765B" w:rsidP="0083374A">
            <w:pPr>
              <w:tabs>
                <w:tab w:val="left" w:pos="-720"/>
              </w:tabs>
              <w:rPr>
                <w:bCs/>
                <w:lang w:val="en-US"/>
              </w:rPr>
            </w:pP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Pr="00D90108">
              <w:rPr>
                <w:bCs/>
              </w:rPr>
            </w:r>
            <w:r w:rsidRPr="00D90108">
              <w:rPr>
                <w:bCs/>
              </w:rPr>
              <w:fldChar w:fldCharType="end"/>
            </w:r>
            <w:r w:rsidRPr="00D90108">
              <w:rPr>
                <w:bCs/>
                <w:lang w:val="en-US"/>
              </w:rPr>
              <w:t xml:space="preserve">ADSL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Pr="00D90108">
              <w:rPr>
                <w:bCs/>
              </w:rPr>
            </w:r>
            <w:r w:rsidRPr="00D90108">
              <w:rPr>
                <w:bCs/>
              </w:rPr>
              <w:fldChar w:fldCharType="end"/>
            </w:r>
            <w:r w:rsidRPr="00D90108">
              <w:rPr>
                <w:bCs/>
                <w:lang w:val="en-US"/>
              </w:rPr>
              <w:t xml:space="preserve">Ethernet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Pr="00D90108">
              <w:rPr>
                <w:bCs/>
              </w:rPr>
            </w:r>
            <w:r w:rsidRPr="00D90108">
              <w:rPr>
                <w:bCs/>
              </w:rPr>
              <w:fldChar w:fldCharType="end"/>
            </w:r>
            <w:r w:rsidRPr="00D90108">
              <w:rPr>
                <w:bCs/>
                <w:lang w:val="en-US"/>
              </w:rPr>
              <w:t xml:space="preserve"> V.35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Pr="00D90108">
              <w:rPr>
                <w:bCs/>
              </w:rPr>
            </w:r>
            <w:r w:rsidRPr="00D90108">
              <w:rPr>
                <w:bCs/>
              </w:rPr>
              <w:fldChar w:fldCharType="end"/>
            </w:r>
            <w:r w:rsidRPr="00D90108">
              <w:rPr>
                <w:bCs/>
                <w:lang w:val="en-US"/>
              </w:rPr>
              <w:t xml:space="preserve"> G.703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Pr="00D90108">
              <w:rPr>
                <w:bCs/>
              </w:rPr>
            </w:r>
            <w:r w:rsidRPr="00D90108">
              <w:rPr>
                <w:bCs/>
              </w:rPr>
              <w:fldChar w:fldCharType="end"/>
            </w:r>
            <w:r w:rsidRPr="00D90108">
              <w:rPr>
                <w:bCs/>
                <w:lang w:val="en-US"/>
              </w:rPr>
              <w:t xml:space="preserve"> Dial Up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Pr="00D90108">
              <w:rPr>
                <w:bCs/>
              </w:rPr>
            </w:r>
            <w:r w:rsidRPr="00D90108">
              <w:rPr>
                <w:bCs/>
              </w:rPr>
              <w:fldChar w:fldCharType="end"/>
            </w:r>
            <w:r w:rsidRPr="00D90108">
              <w:rPr>
                <w:bCs/>
                <w:lang w:val="en-US"/>
              </w:rPr>
              <w:t xml:space="preserve"> ISDN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Pr="00D90108">
              <w:rPr>
                <w:bCs/>
              </w:rPr>
            </w:r>
            <w:r w:rsidRPr="00D90108">
              <w:rPr>
                <w:bCs/>
              </w:rPr>
              <w:fldChar w:fldCharType="end"/>
            </w:r>
            <w:r w:rsidRPr="00D90108">
              <w:rPr>
                <w:bCs/>
                <w:lang w:val="en-US"/>
              </w:rPr>
              <w:t xml:space="preserve"> </w:t>
            </w:r>
            <w:r w:rsidRPr="00D90108">
              <w:rPr>
                <w:bCs/>
              </w:rPr>
              <w:t>другой</w:t>
            </w:r>
          </w:p>
        </w:tc>
      </w:tr>
      <w:tr w:rsidR="0028765B" w:rsidRPr="00D90108" w:rsidTr="00C312E0">
        <w:trPr>
          <w:trHeight w:val="203"/>
        </w:trPr>
        <w:tc>
          <w:tcPr>
            <w:tcW w:w="3666" w:type="dxa"/>
            <w:gridSpan w:val="4"/>
            <w:shd w:val="clear" w:color="auto" w:fill="FFFFFF"/>
            <w:vAlign w:val="center"/>
          </w:tcPr>
          <w:p w:rsidR="0028765B" w:rsidRPr="00D90108" w:rsidRDefault="0028765B" w:rsidP="0083374A">
            <w:pPr>
              <w:rPr>
                <w:noProof/>
              </w:rPr>
            </w:pPr>
            <w:r w:rsidRPr="00D90108">
              <w:t>Протокол подключения</w:t>
            </w:r>
          </w:p>
        </w:tc>
        <w:tc>
          <w:tcPr>
            <w:tcW w:w="6353" w:type="dxa"/>
            <w:gridSpan w:val="9"/>
            <w:shd w:val="clear" w:color="auto" w:fill="FFFFFF"/>
            <w:vAlign w:val="center"/>
          </w:tcPr>
          <w:p w:rsidR="0028765B" w:rsidRPr="00D90108" w:rsidRDefault="0028765B" w:rsidP="0083374A">
            <w:pPr>
              <w:rPr>
                <w:noProof/>
                <w:lang w:val="en-US"/>
              </w:rPr>
            </w:pP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Pr="00D90108">
              <w:rPr>
                <w:bCs/>
              </w:rPr>
            </w:r>
            <w:r w:rsidRPr="00D90108">
              <w:rPr>
                <w:bCs/>
              </w:rPr>
              <w:fldChar w:fldCharType="end"/>
            </w:r>
            <w:r w:rsidRPr="00D90108">
              <w:rPr>
                <w:bCs/>
                <w:lang w:val="en-US"/>
              </w:rPr>
              <w:t>PPP</w:t>
            </w:r>
            <w:r w:rsidRPr="00D90108">
              <w:rPr>
                <w:bCs/>
              </w:rPr>
              <w:t>(</w:t>
            </w:r>
            <w:proofErr w:type="spellStart"/>
            <w:r w:rsidRPr="00D90108">
              <w:rPr>
                <w:bCs/>
                <w:lang w:val="en-US"/>
              </w:rPr>
              <w:t>PPPoE</w:t>
            </w:r>
            <w:proofErr w:type="spellEnd"/>
            <w:r w:rsidRPr="00D90108">
              <w:rPr>
                <w:bCs/>
              </w:rPr>
              <w:t xml:space="preserve">)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Pr="00D90108">
              <w:rPr>
                <w:bCs/>
              </w:rPr>
            </w:r>
            <w:r w:rsidRPr="00D90108">
              <w:rPr>
                <w:bCs/>
              </w:rPr>
              <w:fldChar w:fldCharType="end"/>
            </w:r>
            <w:r w:rsidRPr="00D90108">
              <w:rPr>
                <w:bCs/>
              </w:rPr>
              <w:t xml:space="preserve"> другой: _____</w:t>
            </w:r>
          </w:p>
        </w:tc>
      </w:tr>
      <w:tr w:rsidR="0028765B" w:rsidRPr="00D90108" w:rsidTr="00C312E0">
        <w:trPr>
          <w:trHeight w:val="203"/>
        </w:trPr>
        <w:tc>
          <w:tcPr>
            <w:tcW w:w="3666" w:type="dxa"/>
            <w:gridSpan w:val="4"/>
            <w:shd w:val="clear" w:color="auto" w:fill="FFFFFF"/>
            <w:vAlign w:val="center"/>
          </w:tcPr>
          <w:p w:rsidR="0028765B" w:rsidRPr="00D90108" w:rsidRDefault="0028765B" w:rsidP="0083374A">
            <w:pPr>
              <w:rPr>
                <w:noProof/>
              </w:rPr>
            </w:pPr>
            <w:r w:rsidRPr="00D90108">
              <w:t>Линия связи, используемая для подключения</w:t>
            </w:r>
          </w:p>
        </w:tc>
        <w:tc>
          <w:tcPr>
            <w:tcW w:w="6353" w:type="dxa"/>
            <w:gridSpan w:val="9"/>
            <w:shd w:val="clear" w:color="auto" w:fill="FFFFFF"/>
            <w:vAlign w:val="center"/>
          </w:tcPr>
          <w:p w:rsidR="0028765B" w:rsidRPr="00D90108" w:rsidRDefault="0028765B" w:rsidP="0083374A">
            <w:pPr>
              <w:rPr>
                <w:noProof/>
              </w:rPr>
            </w:pP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Pr="00D90108">
              <w:rPr>
                <w:bCs/>
              </w:rPr>
            </w:r>
            <w:r w:rsidRPr="00D90108">
              <w:rPr>
                <w:bCs/>
              </w:rPr>
              <w:fldChar w:fldCharType="end"/>
            </w:r>
            <w:r w:rsidRPr="00D90108">
              <w:rPr>
                <w:bCs/>
              </w:rPr>
              <w:t xml:space="preserve">Проводная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Pr="00D90108">
              <w:rPr>
                <w:bCs/>
              </w:rPr>
            </w:r>
            <w:r w:rsidRPr="00D90108">
              <w:rPr>
                <w:bCs/>
              </w:rPr>
              <w:fldChar w:fldCharType="end"/>
            </w:r>
            <w:r w:rsidRPr="00D90108">
              <w:rPr>
                <w:bCs/>
              </w:rPr>
              <w:t xml:space="preserve"> Цифровой канал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Pr="00D90108">
              <w:rPr>
                <w:bCs/>
              </w:rPr>
            </w:r>
            <w:r w:rsidRPr="00D90108">
              <w:rPr>
                <w:bCs/>
              </w:rPr>
              <w:fldChar w:fldCharType="end"/>
            </w:r>
            <w:r w:rsidRPr="00D90108">
              <w:rPr>
                <w:bCs/>
              </w:rPr>
              <w:t xml:space="preserve"> ВОЛС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Pr="00D90108">
              <w:rPr>
                <w:bCs/>
              </w:rPr>
            </w:r>
            <w:r w:rsidRPr="00D90108">
              <w:rPr>
                <w:bCs/>
              </w:rPr>
              <w:fldChar w:fldCharType="end"/>
            </w:r>
            <w:r w:rsidRPr="00D90108">
              <w:rPr>
                <w:bCs/>
              </w:rPr>
              <w:t xml:space="preserve"> Радиоканал</w:t>
            </w:r>
            <w:proofErr w:type="gramStart"/>
            <w:r w:rsidRPr="00D90108">
              <w:rPr>
                <w:bCs/>
              </w:rPr>
              <w:t xml:space="preserve">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Pr="00D90108">
              <w:rPr>
                <w:bCs/>
              </w:rPr>
            </w:r>
            <w:r w:rsidRPr="00D90108">
              <w:rPr>
                <w:bCs/>
              </w:rPr>
              <w:fldChar w:fldCharType="end"/>
            </w:r>
            <w:r w:rsidRPr="00D90108">
              <w:rPr>
                <w:bCs/>
              </w:rPr>
              <w:t xml:space="preserve"> Д</w:t>
            </w:r>
            <w:proofErr w:type="gramEnd"/>
            <w:r w:rsidRPr="00D90108">
              <w:rPr>
                <w:bCs/>
              </w:rPr>
              <w:t>ругая: _____</w:t>
            </w:r>
          </w:p>
        </w:tc>
      </w:tr>
      <w:tr w:rsidR="0028765B" w:rsidRPr="00D90108" w:rsidTr="00C312E0">
        <w:trPr>
          <w:trHeight w:val="203"/>
        </w:trPr>
        <w:tc>
          <w:tcPr>
            <w:tcW w:w="3666" w:type="dxa"/>
            <w:gridSpan w:val="4"/>
            <w:shd w:val="clear" w:color="auto" w:fill="FFFFFF"/>
            <w:vAlign w:val="center"/>
          </w:tcPr>
          <w:p w:rsidR="0028765B" w:rsidRPr="00D90108" w:rsidRDefault="0028765B" w:rsidP="0083374A">
            <w:r w:rsidRPr="00D90108">
              <w:rPr>
                <w:iCs/>
              </w:rPr>
              <w:t>Маршрутизация и IP-адресация</w:t>
            </w:r>
          </w:p>
        </w:tc>
        <w:tc>
          <w:tcPr>
            <w:tcW w:w="6353" w:type="dxa"/>
            <w:gridSpan w:val="9"/>
            <w:shd w:val="clear" w:color="auto" w:fill="FFFFFF"/>
            <w:vAlign w:val="center"/>
          </w:tcPr>
          <w:p w:rsidR="0028765B" w:rsidRPr="00D90108" w:rsidRDefault="0028765B" w:rsidP="0083374A">
            <w:pPr>
              <w:rPr>
                <w:bCs/>
              </w:rPr>
            </w:pPr>
            <w:r w:rsidRPr="00D90108">
              <w:fldChar w:fldCharType="begin">
                <w:ffData>
                  <w:name w:val=""/>
                  <w:enabled/>
                  <w:calcOnExit w:val="0"/>
                  <w:checkBox>
                    <w:sizeAuto/>
                    <w:default w:val="0"/>
                  </w:checkBox>
                </w:ffData>
              </w:fldChar>
            </w:r>
            <w:r w:rsidRPr="00D90108">
              <w:instrText xml:space="preserve"> FORMCHECKBOX </w:instrText>
            </w:r>
            <w:r w:rsidRPr="00D90108">
              <w:fldChar w:fldCharType="end"/>
            </w:r>
            <w:r w:rsidRPr="00D90108">
              <w:t xml:space="preserve">  Статическая  </w:t>
            </w:r>
            <w:r w:rsidRPr="00D90108">
              <w:fldChar w:fldCharType="begin">
                <w:ffData>
                  <w:name w:val=""/>
                  <w:enabled/>
                  <w:calcOnExit w:val="0"/>
                  <w:checkBox>
                    <w:sizeAuto/>
                    <w:default w:val="0"/>
                  </w:checkBox>
                </w:ffData>
              </w:fldChar>
            </w:r>
            <w:r w:rsidRPr="00D90108">
              <w:instrText xml:space="preserve"> FORMCHECKBOX </w:instrText>
            </w:r>
            <w:r w:rsidRPr="00D90108">
              <w:fldChar w:fldCharType="end"/>
            </w:r>
            <w:r w:rsidRPr="00D90108">
              <w:t xml:space="preserve"> Динамическая</w:t>
            </w:r>
          </w:p>
        </w:tc>
      </w:tr>
      <w:tr w:rsidR="0028765B" w:rsidRPr="00D90108" w:rsidTr="00C312E0">
        <w:trPr>
          <w:trHeight w:val="203"/>
        </w:trPr>
        <w:tc>
          <w:tcPr>
            <w:tcW w:w="10019" w:type="dxa"/>
            <w:gridSpan w:val="13"/>
            <w:shd w:val="clear" w:color="auto" w:fill="FFFFFF"/>
            <w:vAlign w:val="center"/>
          </w:tcPr>
          <w:p w:rsidR="0028765B" w:rsidRPr="00D90108" w:rsidRDefault="0028765B" w:rsidP="0083374A">
            <w:r w:rsidRPr="00D90108">
              <w:rPr>
                <w:iCs/>
              </w:rPr>
              <w:t>Поддержка статических маршрутов</w:t>
            </w:r>
          </w:p>
        </w:tc>
      </w:tr>
      <w:tr w:rsidR="0028765B" w:rsidRPr="00D90108" w:rsidTr="00C312E0">
        <w:trPr>
          <w:trHeight w:val="98"/>
        </w:trPr>
        <w:tc>
          <w:tcPr>
            <w:tcW w:w="2551" w:type="dxa"/>
            <w:gridSpan w:val="2"/>
            <w:shd w:val="clear" w:color="auto" w:fill="FFFFFF"/>
          </w:tcPr>
          <w:p w:rsidR="0028765B" w:rsidRPr="00D90108" w:rsidRDefault="0028765B" w:rsidP="0083374A">
            <w:pPr>
              <w:tabs>
                <w:tab w:val="left" w:pos="-720"/>
              </w:tabs>
            </w:pPr>
            <w:r w:rsidRPr="00D90108">
              <w:t>№</w:t>
            </w:r>
          </w:p>
        </w:tc>
        <w:tc>
          <w:tcPr>
            <w:tcW w:w="1987" w:type="dxa"/>
            <w:gridSpan w:val="4"/>
            <w:shd w:val="clear" w:color="auto" w:fill="FFFFFF"/>
          </w:tcPr>
          <w:p w:rsidR="0028765B" w:rsidRPr="00D90108" w:rsidRDefault="0028765B" w:rsidP="0083374A">
            <w:pPr>
              <w:tabs>
                <w:tab w:val="left" w:pos="-720"/>
              </w:tabs>
            </w:pPr>
            <w:r w:rsidRPr="00D90108">
              <w:t>Учетная запись (логин)</w:t>
            </w:r>
          </w:p>
        </w:tc>
        <w:tc>
          <w:tcPr>
            <w:tcW w:w="2869" w:type="dxa"/>
            <w:gridSpan w:val="4"/>
            <w:shd w:val="clear" w:color="auto" w:fill="FFFFFF"/>
          </w:tcPr>
          <w:p w:rsidR="0028765B" w:rsidRPr="00D90108" w:rsidRDefault="0028765B" w:rsidP="0083374A">
            <w:pPr>
              <w:tabs>
                <w:tab w:val="left" w:pos="-720"/>
              </w:tabs>
            </w:pPr>
            <w:r w:rsidRPr="00D90108">
              <w:rPr>
                <w:lang w:val="en-US"/>
              </w:rPr>
              <w:t>IP</w:t>
            </w:r>
            <w:r w:rsidRPr="00D90108">
              <w:t>-адрес (</w:t>
            </w:r>
            <w:r w:rsidRPr="00D90108">
              <w:rPr>
                <w:lang w:val="en-US"/>
              </w:rPr>
              <w:t>WAN</w:t>
            </w:r>
            <w:r w:rsidRPr="00D90108">
              <w:t>)</w:t>
            </w:r>
          </w:p>
        </w:tc>
        <w:tc>
          <w:tcPr>
            <w:tcW w:w="2612" w:type="dxa"/>
            <w:gridSpan w:val="3"/>
            <w:shd w:val="clear" w:color="auto" w:fill="FFFFFF"/>
          </w:tcPr>
          <w:p w:rsidR="0028765B" w:rsidRPr="00D90108" w:rsidRDefault="0028765B" w:rsidP="0083374A">
            <w:pPr>
              <w:tabs>
                <w:tab w:val="left" w:pos="-720"/>
              </w:tabs>
            </w:pPr>
            <w:r w:rsidRPr="00D90108">
              <w:t>Адрес подсети (</w:t>
            </w:r>
            <w:r w:rsidRPr="00D90108">
              <w:rPr>
                <w:lang w:val="en-US"/>
              </w:rPr>
              <w:t>LAN</w:t>
            </w:r>
            <w:r w:rsidRPr="00D90108">
              <w:t>)</w:t>
            </w:r>
          </w:p>
        </w:tc>
      </w:tr>
      <w:tr w:rsidR="0028765B" w:rsidRPr="00D90108" w:rsidTr="00C312E0">
        <w:trPr>
          <w:trHeight w:val="165"/>
        </w:trPr>
        <w:tc>
          <w:tcPr>
            <w:tcW w:w="2551" w:type="dxa"/>
            <w:gridSpan w:val="2"/>
            <w:shd w:val="clear" w:color="auto" w:fill="FFFFFF"/>
          </w:tcPr>
          <w:p w:rsidR="0028765B" w:rsidRPr="00D90108" w:rsidRDefault="0028765B" w:rsidP="0083374A">
            <w:pPr>
              <w:tabs>
                <w:tab w:val="left" w:pos="-720"/>
              </w:tabs>
            </w:pPr>
            <w:r w:rsidRPr="00D90108">
              <w:t>1.</w:t>
            </w:r>
          </w:p>
        </w:tc>
        <w:tc>
          <w:tcPr>
            <w:tcW w:w="1987" w:type="dxa"/>
            <w:gridSpan w:val="4"/>
            <w:shd w:val="clear" w:color="auto" w:fill="FFFFFF"/>
          </w:tcPr>
          <w:p w:rsidR="0028765B" w:rsidRPr="00D90108" w:rsidRDefault="0028765B" w:rsidP="0083374A">
            <w:pPr>
              <w:tabs>
                <w:tab w:val="left" w:pos="-720"/>
              </w:tabs>
            </w:pPr>
          </w:p>
        </w:tc>
        <w:tc>
          <w:tcPr>
            <w:tcW w:w="2869" w:type="dxa"/>
            <w:gridSpan w:val="4"/>
            <w:shd w:val="clear" w:color="auto" w:fill="FFFFFF"/>
          </w:tcPr>
          <w:p w:rsidR="0028765B" w:rsidRPr="00D90108" w:rsidRDefault="0028765B" w:rsidP="0083374A">
            <w:pPr>
              <w:tabs>
                <w:tab w:val="left" w:pos="-720"/>
              </w:tabs>
            </w:pPr>
          </w:p>
        </w:tc>
        <w:tc>
          <w:tcPr>
            <w:tcW w:w="2612" w:type="dxa"/>
            <w:gridSpan w:val="3"/>
            <w:shd w:val="clear" w:color="auto" w:fill="FFFFFF"/>
          </w:tcPr>
          <w:p w:rsidR="0028765B" w:rsidRPr="00D90108" w:rsidRDefault="0028765B" w:rsidP="0083374A">
            <w:pPr>
              <w:tabs>
                <w:tab w:val="left" w:pos="-720"/>
              </w:tabs>
            </w:pPr>
          </w:p>
        </w:tc>
      </w:tr>
      <w:tr w:rsidR="0028765B" w:rsidRPr="00D90108" w:rsidTr="00C312E0">
        <w:trPr>
          <w:trHeight w:val="202"/>
        </w:trPr>
        <w:tc>
          <w:tcPr>
            <w:tcW w:w="2551" w:type="dxa"/>
            <w:gridSpan w:val="2"/>
            <w:shd w:val="clear" w:color="auto" w:fill="FFFFFF"/>
          </w:tcPr>
          <w:p w:rsidR="0028765B" w:rsidRPr="00D90108" w:rsidRDefault="0028765B" w:rsidP="0083374A">
            <w:pPr>
              <w:tabs>
                <w:tab w:val="left" w:pos="-720"/>
              </w:tabs>
            </w:pPr>
            <w:r w:rsidRPr="00D90108">
              <w:t>2.</w:t>
            </w:r>
          </w:p>
        </w:tc>
        <w:tc>
          <w:tcPr>
            <w:tcW w:w="1987" w:type="dxa"/>
            <w:gridSpan w:val="4"/>
            <w:shd w:val="clear" w:color="auto" w:fill="FFFFFF"/>
          </w:tcPr>
          <w:p w:rsidR="0028765B" w:rsidRPr="00D90108" w:rsidRDefault="0028765B" w:rsidP="0083374A">
            <w:pPr>
              <w:tabs>
                <w:tab w:val="left" w:pos="-720"/>
              </w:tabs>
            </w:pPr>
          </w:p>
        </w:tc>
        <w:tc>
          <w:tcPr>
            <w:tcW w:w="2869" w:type="dxa"/>
            <w:gridSpan w:val="4"/>
            <w:shd w:val="clear" w:color="auto" w:fill="FFFFFF"/>
          </w:tcPr>
          <w:p w:rsidR="0028765B" w:rsidRPr="00D90108" w:rsidRDefault="0028765B" w:rsidP="0083374A">
            <w:pPr>
              <w:tabs>
                <w:tab w:val="left" w:pos="-720"/>
              </w:tabs>
            </w:pPr>
          </w:p>
        </w:tc>
        <w:tc>
          <w:tcPr>
            <w:tcW w:w="2612" w:type="dxa"/>
            <w:gridSpan w:val="3"/>
            <w:shd w:val="clear" w:color="auto" w:fill="FFFFFF"/>
          </w:tcPr>
          <w:p w:rsidR="0028765B" w:rsidRPr="00D90108" w:rsidRDefault="0028765B" w:rsidP="0083374A">
            <w:pPr>
              <w:tabs>
                <w:tab w:val="left" w:pos="-720"/>
              </w:tabs>
            </w:pPr>
          </w:p>
        </w:tc>
      </w:tr>
      <w:tr w:rsidR="0028765B" w:rsidRPr="00D90108" w:rsidTr="00C312E0">
        <w:trPr>
          <w:trHeight w:val="61"/>
        </w:trPr>
        <w:tc>
          <w:tcPr>
            <w:tcW w:w="2551" w:type="dxa"/>
            <w:gridSpan w:val="2"/>
            <w:shd w:val="clear" w:color="auto" w:fill="FFFFFF"/>
          </w:tcPr>
          <w:p w:rsidR="0028765B" w:rsidRPr="00D90108" w:rsidRDefault="0028765B" w:rsidP="0083374A">
            <w:pPr>
              <w:tabs>
                <w:tab w:val="left" w:pos="-720"/>
              </w:tabs>
            </w:pPr>
            <w:r w:rsidRPr="00D90108">
              <w:t>3.</w:t>
            </w:r>
          </w:p>
        </w:tc>
        <w:tc>
          <w:tcPr>
            <w:tcW w:w="1987" w:type="dxa"/>
            <w:gridSpan w:val="4"/>
            <w:shd w:val="clear" w:color="auto" w:fill="FFFFFF"/>
          </w:tcPr>
          <w:p w:rsidR="0028765B" w:rsidRPr="00D90108" w:rsidRDefault="0028765B" w:rsidP="0083374A">
            <w:pPr>
              <w:tabs>
                <w:tab w:val="left" w:pos="-720"/>
              </w:tabs>
            </w:pPr>
          </w:p>
        </w:tc>
        <w:tc>
          <w:tcPr>
            <w:tcW w:w="2869" w:type="dxa"/>
            <w:gridSpan w:val="4"/>
            <w:shd w:val="clear" w:color="auto" w:fill="FFFFFF"/>
          </w:tcPr>
          <w:p w:rsidR="0028765B" w:rsidRPr="00D90108" w:rsidRDefault="0028765B" w:rsidP="0083374A">
            <w:pPr>
              <w:tabs>
                <w:tab w:val="left" w:pos="-720"/>
              </w:tabs>
            </w:pPr>
          </w:p>
        </w:tc>
        <w:tc>
          <w:tcPr>
            <w:tcW w:w="2612" w:type="dxa"/>
            <w:gridSpan w:val="3"/>
            <w:shd w:val="clear" w:color="auto" w:fill="FFFFFF"/>
          </w:tcPr>
          <w:p w:rsidR="0028765B" w:rsidRPr="00D90108" w:rsidRDefault="0028765B" w:rsidP="0083374A">
            <w:pPr>
              <w:tabs>
                <w:tab w:val="left" w:pos="-720"/>
              </w:tabs>
            </w:pPr>
          </w:p>
        </w:tc>
      </w:tr>
      <w:tr w:rsidR="0028765B" w:rsidRPr="00D90108" w:rsidTr="00C312E0">
        <w:trPr>
          <w:trHeight w:val="112"/>
        </w:trPr>
        <w:tc>
          <w:tcPr>
            <w:tcW w:w="2551" w:type="dxa"/>
            <w:gridSpan w:val="2"/>
            <w:shd w:val="clear" w:color="auto" w:fill="FFFFFF"/>
          </w:tcPr>
          <w:p w:rsidR="0028765B" w:rsidRPr="00D90108" w:rsidRDefault="0028765B" w:rsidP="0083374A">
            <w:pPr>
              <w:tabs>
                <w:tab w:val="left" w:pos="-720"/>
              </w:tabs>
            </w:pPr>
            <w:r w:rsidRPr="00D90108">
              <w:lastRenderedPageBreak/>
              <w:t>4.</w:t>
            </w:r>
          </w:p>
        </w:tc>
        <w:tc>
          <w:tcPr>
            <w:tcW w:w="1987" w:type="dxa"/>
            <w:gridSpan w:val="4"/>
            <w:shd w:val="clear" w:color="auto" w:fill="FFFFFF"/>
          </w:tcPr>
          <w:p w:rsidR="0028765B" w:rsidRPr="00D90108" w:rsidRDefault="0028765B" w:rsidP="0083374A">
            <w:pPr>
              <w:tabs>
                <w:tab w:val="left" w:pos="-720"/>
              </w:tabs>
            </w:pPr>
          </w:p>
        </w:tc>
        <w:tc>
          <w:tcPr>
            <w:tcW w:w="2869" w:type="dxa"/>
            <w:gridSpan w:val="4"/>
            <w:shd w:val="clear" w:color="auto" w:fill="FFFFFF"/>
          </w:tcPr>
          <w:p w:rsidR="0028765B" w:rsidRPr="00D90108" w:rsidRDefault="0028765B" w:rsidP="0083374A">
            <w:pPr>
              <w:tabs>
                <w:tab w:val="left" w:pos="-720"/>
              </w:tabs>
            </w:pPr>
          </w:p>
        </w:tc>
        <w:tc>
          <w:tcPr>
            <w:tcW w:w="2612" w:type="dxa"/>
            <w:gridSpan w:val="3"/>
            <w:shd w:val="clear" w:color="auto" w:fill="FFFFFF"/>
          </w:tcPr>
          <w:p w:rsidR="0028765B" w:rsidRPr="00D90108" w:rsidRDefault="0028765B" w:rsidP="0083374A">
            <w:pPr>
              <w:tabs>
                <w:tab w:val="left" w:pos="-720"/>
              </w:tabs>
            </w:pPr>
          </w:p>
        </w:tc>
      </w:tr>
      <w:tr w:rsidR="0028765B" w:rsidRPr="00D90108" w:rsidTr="00C312E0">
        <w:trPr>
          <w:trHeight w:val="112"/>
        </w:trPr>
        <w:tc>
          <w:tcPr>
            <w:tcW w:w="10019" w:type="dxa"/>
            <w:gridSpan w:val="13"/>
            <w:shd w:val="clear" w:color="auto" w:fill="FFFFFF"/>
          </w:tcPr>
          <w:p w:rsidR="0028765B" w:rsidRPr="00D90108" w:rsidRDefault="0028765B" w:rsidP="0083374A">
            <w:pPr>
              <w:tabs>
                <w:tab w:val="left" w:pos="-720"/>
              </w:tabs>
            </w:pPr>
            <w:r w:rsidRPr="00D90108">
              <w:rPr>
                <w:bCs/>
              </w:rPr>
              <w:t xml:space="preserve">Оконечное оборудование на стороне </w:t>
            </w:r>
            <w:r w:rsidRPr="00D90108">
              <w:t>АБОНЕНТА</w:t>
            </w:r>
          </w:p>
        </w:tc>
      </w:tr>
      <w:tr w:rsidR="0028765B" w:rsidRPr="00D90108" w:rsidTr="00C312E0">
        <w:trPr>
          <w:trHeight w:val="112"/>
        </w:trPr>
        <w:tc>
          <w:tcPr>
            <w:tcW w:w="10019" w:type="dxa"/>
            <w:gridSpan w:val="13"/>
            <w:shd w:val="clear" w:color="auto" w:fill="FFFFFF"/>
          </w:tcPr>
          <w:p w:rsidR="0028765B" w:rsidRPr="00D90108" w:rsidRDefault="0028765B" w:rsidP="0083374A">
            <w:pPr>
              <w:tabs>
                <w:tab w:val="left" w:pos="-720"/>
              </w:tabs>
            </w:pPr>
            <w:r w:rsidRPr="00D90108">
              <w:fldChar w:fldCharType="begin">
                <w:ffData>
                  <w:name w:val=""/>
                  <w:enabled/>
                  <w:calcOnExit w:val="0"/>
                  <w:checkBox>
                    <w:sizeAuto/>
                    <w:default w:val="0"/>
                  </w:checkBox>
                </w:ffData>
              </w:fldChar>
            </w:r>
            <w:r w:rsidRPr="00D90108">
              <w:instrText xml:space="preserve"> FORMCHECKBOX </w:instrText>
            </w:r>
            <w:r w:rsidRPr="00D90108">
              <w:fldChar w:fldCharType="end"/>
            </w:r>
            <w:r w:rsidRPr="00D90108">
              <w:t xml:space="preserve">  Оборудование АБОНЕНТА  </w:t>
            </w:r>
            <w:r w:rsidRPr="00D90108">
              <w:fldChar w:fldCharType="begin">
                <w:ffData>
                  <w:name w:val=""/>
                  <w:enabled/>
                  <w:calcOnExit w:val="0"/>
                  <w:checkBox>
                    <w:sizeAuto/>
                    <w:default w:val="0"/>
                  </w:checkBox>
                </w:ffData>
              </w:fldChar>
            </w:r>
            <w:r w:rsidRPr="00D90108">
              <w:instrText xml:space="preserve"> FORMCHECKBOX </w:instrText>
            </w:r>
            <w:r w:rsidRPr="00D90108">
              <w:fldChar w:fldCharType="end"/>
            </w:r>
            <w:r w:rsidRPr="00D90108">
              <w:t xml:space="preserve"> Оборудование ОПЕРАТОРА</w:t>
            </w:r>
          </w:p>
        </w:tc>
      </w:tr>
      <w:tr w:rsidR="0028765B" w:rsidRPr="00D90108" w:rsidTr="00C312E0">
        <w:trPr>
          <w:trHeight w:val="268"/>
        </w:trPr>
        <w:tc>
          <w:tcPr>
            <w:tcW w:w="2766" w:type="dxa"/>
            <w:gridSpan w:val="3"/>
            <w:shd w:val="clear" w:color="auto" w:fill="FFFFFF"/>
          </w:tcPr>
          <w:p w:rsidR="0028765B" w:rsidRPr="00D90108" w:rsidRDefault="0028765B" w:rsidP="0083374A">
            <w:r w:rsidRPr="00D90108">
              <w:t>Тип оборудования</w:t>
            </w:r>
          </w:p>
        </w:tc>
        <w:tc>
          <w:tcPr>
            <w:tcW w:w="7253" w:type="dxa"/>
            <w:gridSpan w:val="10"/>
            <w:shd w:val="clear" w:color="auto" w:fill="FFFFFF"/>
          </w:tcPr>
          <w:p w:rsidR="0028765B" w:rsidRPr="00D90108" w:rsidRDefault="0028765B" w:rsidP="0083374A"/>
        </w:tc>
      </w:tr>
      <w:tr w:rsidR="0028765B" w:rsidRPr="00D90108" w:rsidTr="00C312E0">
        <w:trPr>
          <w:trHeight w:val="282"/>
        </w:trPr>
        <w:tc>
          <w:tcPr>
            <w:tcW w:w="2766" w:type="dxa"/>
            <w:gridSpan w:val="3"/>
            <w:shd w:val="clear" w:color="auto" w:fill="FFFFFF"/>
          </w:tcPr>
          <w:p w:rsidR="0028765B" w:rsidRPr="00D90108" w:rsidRDefault="0028765B" w:rsidP="0083374A">
            <w:r w:rsidRPr="00D90108">
              <w:t>Тип интерфейса</w:t>
            </w:r>
          </w:p>
        </w:tc>
        <w:tc>
          <w:tcPr>
            <w:tcW w:w="7253" w:type="dxa"/>
            <w:gridSpan w:val="10"/>
            <w:shd w:val="clear" w:color="auto" w:fill="FFFFFF"/>
          </w:tcPr>
          <w:p w:rsidR="0028765B" w:rsidRPr="00D90108" w:rsidRDefault="0028765B" w:rsidP="0083374A"/>
        </w:tc>
      </w:tr>
      <w:tr w:rsidR="0028765B" w:rsidRPr="00D90108" w:rsidTr="00C312E0">
        <w:trPr>
          <w:trHeight w:val="282"/>
        </w:trPr>
        <w:tc>
          <w:tcPr>
            <w:tcW w:w="2766" w:type="dxa"/>
            <w:gridSpan w:val="3"/>
            <w:shd w:val="clear" w:color="auto" w:fill="FFFFFF"/>
          </w:tcPr>
          <w:p w:rsidR="0028765B" w:rsidRPr="00D90108" w:rsidRDefault="0028765B" w:rsidP="0083374A">
            <w:r w:rsidRPr="00D90108">
              <w:t>Модель</w:t>
            </w:r>
          </w:p>
        </w:tc>
        <w:tc>
          <w:tcPr>
            <w:tcW w:w="7253" w:type="dxa"/>
            <w:gridSpan w:val="10"/>
            <w:shd w:val="clear" w:color="auto" w:fill="FFFFFF"/>
          </w:tcPr>
          <w:p w:rsidR="0028765B" w:rsidRPr="00D90108" w:rsidRDefault="0028765B" w:rsidP="0083374A"/>
        </w:tc>
      </w:tr>
      <w:tr w:rsidR="0028765B" w:rsidRPr="00D90108" w:rsidTr="00C312E0">
        <w:trPr>
          <w:trHeight w:val="282"/>
        </w:trPr>
        <w:tc>
          <w:tcPr>
            <w:tcW w:w="2766" w:type="dxa"/>
            <w:gridSpan w:val="3"/>
            <w:shd w:val="clear" w:color="auto" w:fill="FFFFFF"/>
          </w:tcPr>
          <w:p w:rsidR="0028765B" w:rsidRPr="00D90108" w:rsidRDefault="0028765B" w:rsidP="0083374A">
            <w:r w:rsidRPr="00D90108">
              <w:t>Изготовитель</w:t>
            </w:r>
          </w:p>
        </w:tc>
        <w:tc>
          <w:tcPr>
            <w:tcW w:w="7253" w:type="dxa"/>
            <w:gridSpan w:val="10"/>
            <w:shd w:val="clear" w:color="auto" w:fill="FFFFFF"/>
          </w:tcPr>
          <w:p w:rsidR="0028765B" w:rsidRPr="00D90108" w:rsidRDefault="0028765B" w:rsidP="0083374A"/>
        </w:tc>
      </w:tr>
      <w:tr w:rsidR="0028765B" w:rsidRPr="00D90108" w:rsidTr="00C312E0">
        <w:trPr>
          <w:trHeight w:val="282"/>
        </w:trPr>
        <w:tc>
          <w:tcPr>
            <w:tcW w:w="2766" w:type="dxa"/>
            <w:gridSpan w:val="3"/>
            <w:shd w:val="clear" w:color="auto" w:fill="FFFFFF"/>
          </w:tcPr>
          <w:p w:rsidR="0028765B" w:rsidRPr="00D90108" w:rsidRDefault="0028765B" w:rsidP="0083374A">
            <w:r w:rsidRPr="00D90108">
              <w:t>Точка размещения оборудования</w:t>
            </w:r>
          </w:p>
        </w:tc>
        <w:tc>
          <w:tcPr>
            <w:tcW w:w="7253" w:type="dxa"/>
            <w:gridSpan w:val="10"/>
            <w:shd w:val="clear" w:color="auto" w:fill="FFFFFF"/>
          </w:tcPr>
          <w:p w:rsidR="0028765B" w:rsidRPr="00D90108" w:rsidRDefault="0028765B" w:rsidP="0083374A">
            <w:r w:rsidRPr="00D90108">
              <w:t xml:space="preserve">г. </w:t>
            </w:r>
            <w:r w:rsidRPr="00D90108">
              <w:fldChar w:fldCharType="begin">
                <w:ffData>
                  <w:name w:val="ТекстовоеПоле57"/>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w:t>
            </w:r>
            <w:r w:rsidRPr="00D90108">
              <w:rPr>
                <w:b/>
              </w:rPr>
              <w:t xml:space="preserve"> </w:t>
            </w:r>
            <w:r w:rsidRPr="00D90108">
              <w:t>ул.</w:t>
            </w:r>
            <w:r w:rsidRPr="00D90108">
              <w:fldChar w:fldCharType="begin">
                <w:ffData>
                  <w:name w:val="ТекстовоеПоле57"/>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д.</w:t>
            </w:r>
            <w:r w:rsidRPr="00D90108">
              <w:fldChar w:fldCharType="begin">
                <w:ffData>
                  <w:name w:val="ТекстовоеПоле56"/>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корп. (строение)</w:t>
            </w:r>
            <w:r w:rsidRPr="00D90108">
              <w:fldChar w:fldCharType="begin">
                <w:ffData>
                  <w:name w:val="ТекстовоеПоле56"/>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этаж</w:t>
            </w:r>
            <w:r w:rsidRPr="00D90108">
              <w:fldChar w:fldCharType="begin">
                <w:ffData>
                  <w:name w:val="ТекстовоеПоле56"/>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комната</w:t>
            </w:r>
            <w:r w:rsidRPr="00D90108">
              <w:fldChar w:fldCharType="begin">
                <w:ffData>
                  <w:name w:val="ТекстовоеПоле56"/>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p>
        </w:tc>
      </w:tr>
      <w:tr w:rsidR="0028765B" w:rsidRPr="00D90108" w:rsidTr="00C312E0">
        <w:tc>
          <w:tcPr>
            <w:tcW w:w="10019" w:type="dxa"/>
            <w:gridSpan w:val="13"/>
            <w:shd w:val="clear" w:color="auto" w:fill="FFFFFF"/>
          </w:tcPr>
          <w:p w:rsidR="0028765B" w:rsidRPr="00D90108" w:rsidRDefault="0028765B" w:rsidP="0083374A">
            <w:pPr>
              <w:tabs>
                <w:tab w:val="left" w:pos="3390"/>
              </w:tabs>
              <w:rPr>
                <w:b/>
              </w:rPr>
            </w:pPr>
            <w:r w:rsidRPr="00D90108">
              <w:rPr>
                <w:b/>
              </w:rPr>
              <w:t>3. Стоимость предоставляемых Услуг.</w:t>
            </w:r>
          </w:p>
        </w:tc>
      </w:tr>
      <w:tr w:rsidR="0028765B" w:rsidRPr="00D90108" w:rsidTr="00C312E0">
        <w:trPr>
          <w:trHeight w:val="556"/>
        </w:trPr>
        <w:tc>
          <w:tcPr>
            <w:tcW w:w="4361" w:type="dxa"/>
            <w:gridSpan w:val="5"/>
            <w:shd w:val="clear" w:color="auto" w:fill="FFFFFF"/>
            <w:vAlign w:val="center"/>
          </w:tcPr>
          <w:p w:rsidR="0028765B" w:rsidRPr="00D90108" w:rsidRDefault="0028765B" w:rsidP="0083374A">
            <w:pPr>
              <w:jc w:val="center"/>
              <w:rPr>
                <w:b/>
              </w:rPr>
            </w:pPr>
            <w:r w:rsidRPr="00D90108">
              <w:rPr>
                <w:b/>
              </w:rPr>
              <w:t>Полное наименование Услуги (платежа)</w:t>
            </w:r>
          </w:p>
        </w:tc>
        <w:tc>
          <w:tcPr>
            <w:tcW w:w="994" w:type="dxa"/>
            <w:gridSpan w:val="3"/>
            <w:shd w:val="clear" w:color="auto" w:fill="FFFFFF"/>
            <w:vAlign w:val="center"/>
          </w:tcPr>
          <w:p w:rsidR="0028765B" w:rsidRPr="00D90108" w:rsidRDefault="0028765B" w:rsidP="0083374A">
            <w:pPr>
              <w:ind w:right="-108" w:hanging="108"/>
              <w:jc w:val="center"/>
              <w:rPr>
                <w:b/>
              </w:rPr>
            </w:pPr>
            <w:r w:rsidRPr="00D90108">
              <w:rPr>
                <w:b/>
              </w:rPr>
              <w:t>Единица Услуги</w:t>
            </w:r>
          </w:p>
        </w:tc>
        <w:tc>
          <w:tcPr>
            <w:tcW w:w="1843" w:type="dxa"/>
            <w:shd w:val="clear" w:color="auto" w:fill="FFFFFF"/>
            <w:vAlign w:val="center"/>
          </w:tcPr>
          <w:p w:rsidR="0028765B" w:rsidRPr="00D90108" w:rsidRDefault="0028765B" w:rsidP="0083374A">
            <w:pPr>
              <w:jc w:val="center"/>
              <w:rPr>
                <w:b/>
              </w:rPr>
            </w:pPr>
            <w:r w:rsidRPr="00D90108">
              <w:rPr>
                <w:b/>
              </w:rPr>
              <w:t>Тип платежа</w:t>
            </w:r>
          </w:p>
        </w:tc>
        <w:tc>
          <w:tcPr>
            <w:tcW w:w="990" w:type="dxa"/>
            <w:gridSpan w:val="2"/>
            <w:shd w:val="clear" w:color="auto" w:fill="FFFFFF"/>
            <w:vAlign w:val="center"/>
          </w:tcPr>
          <w:p w:rsidR="0028765B" w:rsidRPr="00D90108" w:rsidRDefault="0028765B" w:rsidP="0083374A">
            <w:pPr>
              <w:ind w:left="-108" w:right="-108"/>
              <w:jc w:val="center"/>
              <w:rPr>
                <w:b/>
              </w:rPr>
            </w:pPr>
            <w:r w:rsidRPr="00D90108">
              <w:rPr>
                <w:b/>
              </w:rPr>
              <w:t>Цена за единицу, руб.</w:t>
            </w:r>
          </w:p>
        </w:tc>
        <w:tc>
          <w:tcPr>
            <w:tcW w:w="900" w:type="dxa"/>
            <w:shd w:val="clear" w:color="auto" w:fill="FFFFFF"/>
            <w:vAlign w:val="center"/>
          </w:tcPr>
          <w:p w:rsidR="0028765B" w:rsidRPr="00D90108" w:rsidRDefault="0028765B" w:rsidP="0083374A">
            <w:pPr>
              <w:jc w:val="center"/>
              <w:rPr>
                <w:b/>
              </w:rPr>
            </w:pPr>
            <w:r w:rsidRPr="00D90108">
              <w:rPr>
                <w:b/>
              </w:rPr>
              <w:t>Кол-во, ед.</w:t>
            </w:r>
          </w:p>
        </w:tc>
        <w:tc>
          <w:tcPr>
            <w:tcW w:w="931" w:type="dxa"/>
            <w:shd w:val="clear" w:color="auto" w:fill="FFFFFF"/>
            <w:vAlign w:val="center"/>
          </w:tcPr>
          <w:p w:rsidR="0028765B" w:rsidRPr="00D90108" w:rsidRDefault="0028765B" w:rsidP="0083374A">
            <w:pPr>
              <w:jc w:val="center"/>
              <w:rPr>
                <w:b/>
              </w:rPr>
            </w:pPr>
            <w:r w:rsidRPr="00D90108">
              <w:rPr>
                <w:b/>
              </w:rPr>
              <w:t>Итого, руб.</w:t>
            </w:r>
          </w:p>
        </w:tc>
      </w:tr>
      <w:tr w:rsidR="0028765B" w:rsidRPr="00D90108" w:rsidTr="00C312E0">
        <w:trPr>
          <w:trHeight w:val="529"/>
        </w:trPr>
        <w:tc>
          <w:tcPr>
            <w:tcW w:w="4361" w:type="dxa"/>
            <w:gridSpan w:val="5"/>
            <w:shd w:val="clear" w:color="auto" w:fill="FFFFFF"/>
            <w:vAlign w:val="center"/>
          </w:tcPr>
          <w:p w:rsidR="0028765B" w:rsidRPr="00D90108" w:rsidRDefault="0028765B" w:rsidP="0083374A">
            <w:r w:rsidRPr="00D90108">
              <w:t>Инсталляция порта доступа МСПД</w:t>
            </w:r>
          </w:p>
        </w:tc>
        <w:tc>
          <w:tcPr>
            <w:tcW w:w="994" w:type="dxa"/>
            <w:gridSpan w:val="3"/>
            <w:shd w:val="clear" w:color="auto" w:fill="FFFFFF"/>
            <w:vAlign w:val="center"/>
          </w:tcPr>
          <w:p w:rsidR="0028765B" w:rsidRPr="00D90108" w:rsidRDefault="0028765B" w:rsidP="0083374A">
            <w:pPr>
              <w:jc w:val="center"/>
            </w:pPr>
            <w:r w:rsidRPr="00D90108">
              <w:t>порт</w:t>
            </w:r>
          </w:p>
        </w:tc>
        <w:tc>
          <w:tcPr>
            <w:tcW w:w="1843" w:type="dxa"/>
            <w:shd w:val="clear" w:color="auto" w:fill="FFFFFF"/>
            <w:vAlign w:val="center"/>
          </w:tcPr>
          <w:p w:rsidR="0028765B" w:rsidRPr="00D90108" w:rsidRDefault="0028765B" w:rsidP="0083374A">
            <w:pPr>
              <w:ind w:right="-108" w:hanging="108"/>
              <w:jc w:val="center"/>
            </w:pPr>
            <w:r w:rsidRPr="00D90108">
              <w:t>Единовременный</w:t>
            </w:r>
          </w:p>
        </w:tc>
        <w:tc>
          <w:tcPr>
            <w:tcW w:w="990" w:type="dxa"/>
            <w:gridSpan w:val="2"/>
            <w:shd w:val="clear" w:color="auto" w:fill="FFFFFF"/>
            <w:vAlign w:val="center"/>
          </w:tcPr>
          <w:p w:rsidR="0028765B" w:rsidRPr="00D90108" w:rsidRDefault="0028765B" w:rsidP="0083374A">
            <w:pPr>
              <w:jc w:val="center"/>
            </w:pPr>
          </w:p>
        </w:tc>
        <w:tc>
          <w:tcPr>
            <w:tcW w:w="900" w:type="dxa"/>
            <w:shd w:val="clear" w:color="auto" w:fill="FFFFFF"/>
            <w:vAlign w:val="center"/>
          </w:tcPr>
          <w:p w:rsidR="0028765B" w:rsidRPr="00D90108" w:rsidRDefault="0028765B" w:rsidP="0083374A">
            <w:pPr>
              <w:jc w:val="center"/>
            </w:pPr>
          </w:p>
        </w:tc>
        <w:tc>
          <w:tcPr>
            <w:tcW w:w="931" w:type="dxa"/>
            <w:shd w:val="clear" w:color="auto" w:fill="FFFFFF"/>
            <w:vAlign w:val="center"/>
          </w:tcPr>
          <w:p w:rsidR="0028765B" w:rsidRPr="00D90108" w:rsidRDefault="0028765B" w:rsidP="0083374A">
            <w:pPr>
              <w:jc w:val="center"/>
            </w:pPr>
          </w:p>
        </w:tc>
      </w:tr>
      <w:tr w:rsidR="0028765B" w:rsidRPr="00D90108" w:rsidTr="00C312E0">
        <w:trPr>
          <w:trHeight w:val="556"/>
        </w:trPr>
        <w:tc>
          <w:tcPr>
            <w:tcW w:w="4361" w:type="dxa"/>
            <w:gridSpan w:val="5"/>
            <w:shd w:val="clear" w:color="auto" w:fill="FFFFFF"/>
            <w:vAlign w:val="center"/>
          </w:tcPr>
          <w:p w:rsidR="0028765B" w:rsidRPr="00D90108" w:rsidRDefault="0028765B" w:rsidP="0083374A">
            <w:r w:rsidRPr="00D90108">
              <w:t>Абонентская плата в месяц за порт доступа МСПД</w:t>
            </w:r>
          </w:p>
        </w:tc>
        <w:tc>
          <w:tcPr>
            <w:tcW w:w="994" w:type="dxa"/>
            <w:gridSpan w:val="3"/>
            <w:shd w:val="clear" w:color="auto" w:fill="FFFFFF"/>
            <w:vAlign w:val="center"/>
          </w:tcPr>
          <w:p w:rsidR="0028765B" w:rsidRPr="00D90108" w:rsidRDefault="0028765B" w:rsidP="0083374A">
            <w:pPr>
              <w:jc w:val="center"/>
            </w:pPr>
            <w:r w:rsidRPr="00D90108">
              <w:t>порт</w:t>
            </w:r>
          </w:p>
        </w:tc>
        <w:tc>
          <w:tcPr>
            <w:tcW w:w="1843" w:type="dxa"/>
            <w:shd w:val="clear" w:color="auto" w:fill="FFFFFF"/>
            <w:vAlign w:val="center"/>
          </w:tcPr>
          <w:p w:rsidR="0028765B" w:rsidRPr="00D90108" w:rsidRDefault="0028765B" w:rsidP="0083374A">
            <w:pPr>
              <w:ind w:right="-108" w:hanging="108"/>
              <w:jc w:val="center"/>
            </w:pPr>
            <w:r w:rsidRPr="00D90108">
              <w:t>Ежемесячный</w:t>
            </w:r>
          </w:p>
        </w:tc>
        <w:tc>
          <w:tcPr>
            <w:tcW w:w="990" w:type="dxa"/>
            <w:gridSpan w:val="2"/>
            <w:shd w:val="clear" w:color="auto" w:fill="FFFFFF"/>
            <w:vAlign w:val="center"/>
          </w:tcPr>
          <w:p w:rsidR="0028765B" w:rsidRPr="00D90108" w:rsidRDefault="0028765B" w:rsidP="0083374A">
            <w:pPr>
              <w:jc w:val="center"/>
            </w:pPr>
          </w:p>
        </w:tc>
        <w:tc>
          <w:tcPr>
            <w:tcW w:w="900" w:type="dxa"/>
            <w:shd w:val="clear" w:color="auto" w:fill="FFFFFF"/>
            <w:vAlign w:val="center"/>
          </w:tcPr>
          <w:p w:rsidR="0028765B" w:rsidRPr="00D90108" w:rsidRDefault="0028765B" w:rsidP="0083374A">
            <w:pPr>
              <w:jc w:val="center"/>
            </w:pPr>
          </w:p>
        </w:tc>
        <w:tc>
          <w:tcPr>
            <w:tcW w:w="931" w:type="dxa"/>
            <w:shd w:val="clear" w:color="auto" w:fill="FFFFFF"/>
            <w:vAlign w:val="center"/>
          </w:tcPr>
          <w:p w:rsidR="0028765B" w:rsidRPr="00D90108" w:rsidRDefault="0028765B" w:rsidP="0083374A">
            <w:pPr>
              <w:jc w:val="center"/>
            </w:pPr>
          </w:p>
        </w:tc>
      </w:tr>
      <w:tr w:rsidR="0028765B" w:rsidRPr="00D90108" w:rsidTr="00C312E0">
        <w:trPr>
          <w:trHeight w:val="556"/>
        </w:trPr>
        <w:tc>
          <w:tcPr>
            <w:tcW w:w="8188" w:type="dxa"/>
            <w:gridSpan w:val="11"/>
            <w:shd w:val="clear" w:color="auto" w:fill="FFFFFF"/>
            <w:vAlign w:val="center"/>
          </w:tcPr>
          <w:p w:rsidR="0028765B" w:rsidRPr="00D90108" w:rsidRDefault="0028765B" w:rsidP="0083374A">
            <w:r w:rsidRPr="00D90108">
              <w:t>Итого</w:t>
            </w:r>
          </w:p>
        </w:tc>
        <w:tc>
          <w:tcPr>
            <w:tcW w:w="900" w:type="dxa"/>
            <w:shd w:val="clear" w:color="auto" w:fill="FFFFFF"/>
            <w:vAlign w:val="center"/>
          </w:tcPr>
          <w:p w:rsidR="0028765B" w:rsidRPr="00D90108" w:rsidRDefault="0028765B" w:rsidP="0083374A">
            <w:pPr>
              <w:jc w:val="center"/>
            </w:pPr>
          </w:p>
        </w:tc>
        <w:tc>
          <w:tcPr>
            <w:tcW w:w="931" w:type="dxa"/>
            <w:shd w:val="clear" w:color="auto" w:fill="FFFFFF"/>
            <w:vAlign w:val="center"/>
          </w:tcPr>
          <w:p w:rsidR="0028765B" w:rsidRPr="00D90108" w:rsidRDefault="0028765B" w:rsidP="0083374A">
            <w:pPr>
              <w:jc w:val="center"/>
            </w:pPr>
          </w:p>
        </w:tc>
      </w:tr>
      <w:tr w:rsidR="0028765B" w:rsidRPr="00D90108" w:rsidTr="00C312E0">
        <w:trPr>
          <w:trHeight w:val="56"/>
        </w:trPr>
        <w:tc>
          <w:tcPr>
            <w:tcW w:w="10019" w:type="dxa"/>
            <w:gridSpan w:val="13"/>
            <w:shd w:val="clear" w:color="auto" w:fill="FFFFFF"/>
          </w:tcPr>
          <w:p w:rsidR="0028765B" w:rsidRPr="00D90108" w:rsidRDefault="001A7BD6" w:rsidP="0083374A">
            <w:pPr>
              <w:tabs>
                <w:tab w:val="left" w:pos="3390"/>
              </w:tabs>
              <w:rPr>
                <w:b/>
              </w:rPr>
            </w:pPr>
            <w:r>
              <w:rPr>
                <w:b/>
              </w:rPr>
              <w:t>4</w:t>
            </w:r>
            <w:r w:rsidR="0028765B" w:rsidRPr="00D90108">
              <w:rPr>
                <w:b/>
              </w:rPr>
              <w:t>. Особые условия</w:t>
            </w:r>
          </w:p>
        </w:tc>
      </w:tr>
      <w:tr w:rsidR="0028765B" w:rsidRPr="00D90108" w:rsidTr="00C312E0">
        <w:trPr>
          <w:trHeight w:val="231"/>
        </w:trPr>
        <w:tc>
          <w:tcPr>
            <w:tcW w:w="10019" w:type="dxa"/>
            <w:gridSpan w:val="13"/>
            <w:shd w:val="clear" w:color="auto" w:fill="FFFFFF"/>
            <w:vAlign w:val="center"/>
          </w:tcPr>
          <w:p w:rsidR="001A7BD6" w:rsidRDefault="001A7BD6" w:rsidP="001A7BD6">
            <w:r>
              <w:t>4.1.Технические показатели, характеризующие качество услуг связи по передаче данных:</w:t>
            </w:r>
          </w:p>
          <w:p w:rsidR="001A7BD6" w:rsidRDefault="001A7BD6" w:rsidP="001A7BD6">
            <w:r>
              <w:t>- Полоса пропуска</w:t>
            </w:r>
            <w:r w:rsidR="005760D6">
              <w:t>ния</w:t>
            </w:r>
            <w:r>
              <w:t xml:space="preserve"> линии связи в сети передачи данных:</w:t>
            </w:r>
          </w:p>
          <w:p w:rsidR="001A7BD6" w:rsidRDefault="001A7BD6" w:rsidP="001A7BD6">
            <w:r>
              <w:t>_________________________________________________________________________________</w:t>
            </w:r>
          </w:p>
          <w:p w:rsidR="001A7BD6" w:rsidRDefault="001A7BD6" w:rsidP="001A7BD6">
            <w:r>
              <w:t>- Потери пакетов информации: ______________________________________________________</w:t>
            </w:r>
          </w:p>
          <w:p w:rsidR="001A7BD6" w:rsidRDefault="001A7BD6" w:rsidP="001A7BD6">
            <w:r>
              <w:t>- Временные задержки при передаче пакетов информации: ______________________________</w:t>
            </w:r>
          </w:p>
          <w:p w:rsidR="001A7BD6" w:rsidRDefault="001A7BD6" w:rsidP="001A7BD6">
            <w:r>
              <w:t>- Достоверность передаваемой информации: ___________________________________________</w:t>
            </w:r>
          </w:p>
          <w:p w:rsidR="001A7BD6" w:rsidRDefault="001A7BD6" w:rsidP="001A7BD6">
            <w:r>
              <w:t>4.2. Адрес установки оборудования: __________________________________________________</w:t>
            </w:r>
          </w:p>
          <w:p w:rsidR="001A7BD6" w:rsidRDefault="001A7BD6" w:rsidP="001A7BD6">
            <w:r>
              <w:t>4.3. Согласие (отказ) АБОНЕНТА на использование сведений о нем при информационно-справочном обслуживании: _________________________________________________________</w:t>
            </w:r>
          </w:p>
          <w:p w:rsidR="0028765B" w:rsidRPr="00D90108" w:rsidRDefault="001A7BD6" w:rsidP="001A7BD6">
            <w:r>
              <w:t>4.4. Иные сведения</w:t>
            </w:r>
          </w:p>
          <w:p w:rsidR="0028765B" w:rsidRPr="00D90108" w:rsidRDefault="0028765B" w:rsidP="0083374A"/>
        </w:tc>
      </w:tr>
    </w:tbl>
    <w:p w:rsidR="00801D01" w:rsidRPr="00D90108" w:rsidRDefault="00801D01" w:rsidP="00801D01">
      <w:pPr>
        <w:tabs>
          <w:tab w:val="left" w:pos="1668"/>
          <w:tab w:val="left" w:pos="5495"/>
          <w:tab w:val="left" w:pos="6501"/>
          <w:tab w:val="left" w:pos="7210"/>
          <w:tab w:val="left" w:pos="8613"/>
        </w:tabs>
      </w:pPr>
    </w:p>
    <w:tbl>
      <w:tblPr>
        <w:tblW w:w="10520" w:type="dxa"/>
        <w:tblInd w:w="-318" w:type="dxa"/>
        <w:tblLayout w:type="fixed"/>
        <w:tblLook w:val="0000" w:firstRow="0" w:lastRow="0" w:firstColumn="0" w:lastColumn="0" w:noHBand="0" w:noVBand="0"/>
      </w:tblPr>
      <w:tblGrid>
        <w:gridCol w:w="453"/>
        <w:gridCol w:w="9754"/>
        <w:gridCol w:w="313"/>
      </w:tblGrid>
      <w:tr w:rsidR="00801D01" w:rsidRPr="00D90108" w:rsidTr="00BA43B5">
        <w:trPr>
          <w:trHeight w:val="255"/>
        </w:trPr>
        <w:tc>
          <w:tcPr>
            <w:tcW w:w="453" w:type="dxa"/>
            <w:tcBorders>
              <w:top w:val="nil"/>
              <w:left w:val="nil"/>
              <w:bottom w:val="nil"/>
              <w:right w:val="nil"/>
            </w:tcBorders>
            <w:shd w:val="clear" w:color="auto" w:fill="auto"/>
            <w:noWrap/>
            <w:vAlign w:val="bottom"/>
          </w:tcPr>
          <w:p w:rsidR="00801D01" w:rsidRPr="00D90108" w:rsidRDefault="00801D01" w:rsidP="004D00FA">
            <w:pPr>
              <w:rPr>
                <w:color w:val="000000"/>
              </w:rPr>
            </w:pPr>
          </w:p>
        </w:tc>
        <w:tc>
          <w:tcPr>
            <w:tcW w:w="9754" w:type="dxa"/>
            <w:tcBorders>
              <w:top w:val="nil"/>
              <w:left w:val="nil"/>
              <w:right w:val="nil"/>
            </w:tcBorders>
            <w:shd w:val="clear" w:color="auto" w:fill="auto"/>
            <w:noWrap/>
            <w:vAlign w:val="bottom"/>
          </w:tcPr>
          <w:p w:rsidR="00801D01" w:rsidRPr="00D90108" w:rsidRDefault="00801D01" w:rsidP="004D00FA">
            <w:pPr>
              <w:jc w:val="center"/>
              <w:rPr>
                <w:b/>
                <w:bCs/>
                <w:color w:val="000000"/>
              </w:rPr>
            </w:pPr>
          </w:p>
        </w:tc>
        <w:tc>
          <w:tcPr>
            <w:tcW w:w="313" w:type="dxa"/>
            <w:tcBorders>
              <w:top w:val="nil"/>
              <w:left w:val="nil"/>
              <w:bottom w:val="nil"/>
              <w:right w:val="nil"/>
            </w:tcBorders>
            <w:shd w:val="clear" w:color="auto" w:fill="auto"/>
            <w:vAlign w:val="bottom"/>
          </w:tcPr>
          <w:p w:rsidR="00801D01" w:rsidRPr="00D90108" w:rsidRDefault="00801D01" w:rsidP="004D00FA">
            <w:pPr>
              <w:rPr>
                <w:b/>
                <w:bCs/>
                <w:color w:val="000000"/>
              </w:rPr>
            </w:pPr>
          </w:p>
        </w:tc>
      </w:tr>
      <w:tr w:rsidR="00801D01" w:rsidRPr="00D90108" w:rsidTr="00BA43B5">
        <w:trPr>
          <w:trHeight w:val="255"/>
        </w:trPr>
        <w:tc>
          <w:tcPr>
            <w:tcW w:w="453" w:type="dxa"/>
            <w:tcBorders>
              <w:top w:val="nil"/>
              <w:left w:val="nil"/>
              <w:bottom w:val="nil"/>
            </w:tcBorders>
            <w:shd w:val="clear" w:color="auto" w:fill="auto"/>
            <w:noWrap/>
            <w:vAlign w:val="bottom"/>
          </w:tcPr>
          <w:p w:rsidR="00801D01" w:rsidRPr="00D90108" w:rsidRDefault="00801D01" w:rsidP="004D00FA">
            <w:pPr>
              <w:rPr>
                <w:color w:val="000000"/>
              </w:rPr>
            </w:pPr>
          </w:p>
        </w:tc>
        <w:tc>
          <w:tcPr>
            <w:tcW w:w="9754" w:type="dxa"/>
            <w:shd w:val="clear" w:color="auto" w:fill="auto"/>
            <w:noWrap/>
            <w:vAlign w:val="bottom"/>
          </w:tcPr>
          <w:p w:rsidR="003A7F20" w:rsidRPr="00D90108" w:rsidRDefault="003A7F20" w:rsidP="0094367C">
            <w:pPr>
              <w:rPr>
                <w:b/>
                <w:bCs/>
                <w:color w:val="000000"/>
              </w:rPr>
            </w:pPr>
          </w:p>
          <w:p w:rsidR="003A7F20" w:rsidRPr="00D90108" w:rsidRDefault="003A7F20" w:rsidP="004D00FA">
            <w:pPr>
              <w:jc w:val="center"/>
              <w:rPr>
                <w:b/>
                <w:bCs/>
                <w:color w:val="000000"/>
              </w:rPr>
            </w:pPr>
          </w:p>
          <w:p w:rsidR="003A7F20" w:rsidRPr="00D90108" w:rsidRDefault="003A7F20" w:rsidP="004D00FA">
            <w:pPr>
              <w:jc w:val="center"/>
              <w:rPr>
                <w:b/>
                <w:bCs/>
                <w:color w:val="000000"/>
              </w:rPr>
            </w:pPr>
          </w:p>
          <w:tbl>
            <w:tblPr>
              <w:tblW w:w="10848" w:type="dxa"/>
              <w:jc w:val="center"/>
              <w:tblLayout w:type="fixed"/>
              <w:tblLook w:val="01E0" w:firstRow="1" w:lastRow="1" w:firstColumn="1" w:lastColumn="1" w:noHBand="0" w:noVBand="0"/>
            </w:tblPr>
            <w:tblGrid>
              <w:gridCol w:w="5555"/>
              <w:gridCol w:w="5293"/>
            </w:tblGrid>
            <w:tr w:rsidR="00BA43B5" w:rsidRPr="00D90108" w:rsidTr="0083374A">
              <w:trPr>
                <w:trHeight w:val="641"/>
                <w:jc w:val="center"/>
              </w:trPr>
              <w:tc>
                <w:tcPr>
                  <w:tcW w:w="4956" w:type="dxa"/>
                </w:tcPr>
                <w:p w:rsidR="00BA43B5" w:rsidRPr="00D90108" w:rsidRDefault="00BA43B5" w:rsidP="0083374A">
                  <w:pPr>
                    <w:ind w:firstLine="6"/>
                    <w:jc w:val="center"/>
                    <w:rPr>
                      <w:b/>
                    </w:rPr>
                  </w:pPr>
                  <w:r w:rsidRPr="00D90108">
                    <w:rPr>
                      <w:b/>
                    </w:rPr>
                    <w:t>ОПЕРАТОР</w:t>
                  </w:r>
                  <w:r w:rsidR="00EF3F08">
                    <w:rPr>
                      <w:b/>
                    </w:rPr>
                    <w:t>:</w:t>
                  </w:r>
                </w:p>
                <w:p w:rsidR="00BA43B5" w:rsidRPr="00D90108" w:rsidRDefault="00BA43B5" w:rsidP="0083374A">
                  <w:pPr>
                    <w:ind w:firstLine="6"/>
                    <w:jc w:val="center"/>
                  </w:pPr>
                  <w:r w:rsidRPr="00D90108">
                    <w:t>___________________________</w:t>
                  </w:r>
                </w:p>
                <w:p w:rsidR="00BA43B5" w:rsidRPr="00EF3F08" w:rsidRDefault="00BA43B5" w:rsidP="0083374A">
                  <w:pPr>
                    <w:ind w:firstLine="6"/>
                    <w:jc w:val="center"/>
                    <w:rPr>
                      <w:i/>
                    </w:rPr>
                  </w:pPr>
                  <w:r w:rsidRPr="00EF3F08">
                    <w:rPr>
                      <w:i/>
                    </w:rPr>
                    <w:t>(должность)</w:t>
                  </w:r>
                </w:p>
                <w:p w:rsidR="00BA43B5" w:rsidRPr="00D90108" w:rsidRDefault="00BA43B5" w:rsidP="0083374A">
                  <w:pPr>
                    <w:ind w:firstLine="6"/>
                  </w:pPr>
                  <w:r w:rsidRPr="00D90108">
                    <w:t>__________________________________</w:t>
                  </w:r>
                </w:p>
                <w:p w:rsidR="00BA43B5" w:rsidRPr="00EF3F08" w:rsidRDefault="00BA43B5" w:rsidP="0083374A">
                  <w:pPr>
                    <w:ind w:firstLine="6"/>
                    <w:jc w:val="center"/>
                    <w:rPr>
                      <w:i/>
                    </w:rPr>
                  </w:pPr>
                  <w:r w:rsidRPr="00EF3F08">
                    <w:rPr>
                      <w:i/>
                    </w:rPr>
                    <w:t>(Ф.И.О.)</w:t>
                  </w:r>
                </w:p>
                <w:p w:rsidR="00BA43B5" w:rsidRPr="00D90108" w:rsidRDefault="00BA43B5" w:rsidP="0083374A">
                  <w:pPr>
                    <w:ind w:firstLine="6"/>
                  </w:pPr>
                  <w:r w:rsidRPr="00D90108">
                    <w:t xml:space="preserve">                            </w:t>
                  </w:r>
                </w:p>
                <w:p w:rsidR="00BA43B5" w:rsidRPr="00D90108" w:rsidRDefault="00BA43B5" w:rsidP="0083374A">
                  <w:pPr>
                    <w:ind w:firstLine="6"/>
                  </w:pPr>
                  <w:r w:rsidRPr="00D90108">
                    <w:t xml:space="preserve">        М.П.   «_____» _____________20____г.                     </w:t>
                  </w:r>
                </w:p>
              </w:tc>
              <w:tc>
                <w:tcPr>
                  <w:tcW w:w="4723" w:type="dxa"/>
                </w:tcPr>
                <w:p w:rsidR="00BA43B5" w:rsidRPr="00D90108" w:rsidRDefault="00BA43B5" w:rsidP="0083374A">
                  <w:pPr>
                    <w:ind w:firstLine="6"/>
                    <w:jc w:val="center"/>
                    <w:rPr>
                      <w:b/>
                    </w:rPr>
                  </w:pPr>
                  <w:r w:rsidRPr="00D90108">
                    <w:rPr>
                      <w:b/>
                    </w:rPr>
                    <w:t>АБОНЕНТ</w:t>
                  </w:r>
                  <w:r w:rsidR="00EF3F08">
                    <w:rPr>
                      <w:b/>
                    </w:rPr>
                    <w:t>:</w:t>
                  </w:r>
                </w:p>
                <w:p w:rsidR="00BA43B5" w:rsidRPr="00D90108" w:rsidRDefault="00BA43B5" w:rsidP="0083374A">
                  <w:pPr>
                    <w:ind w:firstLine="6"/>
                    <w:jc w:val="center"/>
                  </w:pPr>
                  <w:r w:rsidRPr="00D90108">
                    <w:t>___________________________</w:t>
                  </w:r>
                </w:p>
                <w:p w:rsidR="00BA43B5" w:rsidRPr="00EF3F08" w:rsidRDefault="00BA43B5" w:rsidP="0083374A">
                  <w:pPr>
                    <w:ind w:firstLine="6"/>
                    <w:jc w:val="center"/>
                    <w:rPr>
                      <w:i/>
                    </w:rPr>
                  </w:pPr>
                  <w:r w:rsidRPr="00EF3F08">
                    <w:rPr>
                      <w:i/>
                    </w:rPr>
                    <w:t>(должность)</w:t>
                  </w:r>
                </w:p>
                <w:p w:rsidR="00BA43B5" w:rsidRPr="00D90108" w:rsidRDefault="00BA43B5" w:rsidP="0083374A">
                  <w:pPr>
                    <w:ind w:firstLine="6"/>
                  </w:pPr>
                  <w:r w:rsidRPr="00D90108">
                    <w:t>___________________________________</w:t>
                  </w:r>
                </w:p>
                <w:p w:rsidR="00BA43B5" w:rsidRPr="00EF3F08" w:rsidRDefault="00BA43B5" w:rsidP="0083374A">
                  <w:pPr>
                    <w:ind w:firstLine="6"/>
                    <w:jc w:val="center"/>
                    <w:rPr>
                      <w:i/>
                    </w:rPr>
                  </w:pPr>
                  <w:r w:rsidRPr="00EF3F08">
                    <w:rPr>
                      <w:i/>
                    </w:rPr>
                    <w:t>(Ф.И.О.)</w:t>
                  </w:r>
                </w:p>
                <w:p w:rsidR="00BA43B5" w:rsidRPr="00D90108" w:rsidRDefault="00BA43B5" w:rsidP="0083374A">
                  <w:pPr>
                    <w:ind w:firstLine="6"/>
                  </w:pPr>
                  <w:r w:rsidRPr="00D90108">
                    <w:t xml:space="preserve">                            </w:t>
                  </w:r>
                </w:p>
                <w:p w:rsidR="00BA43B5" w:rsidRPr="00D90108" w:rsidRDefault="00BA43B5" w:rsidP="0083374A">
                  <w:pPr>
                    <w:ind w:firstLine="6"/>
                  </w:pPr>
                  <w:r w:rsidRPr="00D90108">
                    <w:t xml:space="preserve">         М.П.   «_____» _____________20___г.                     </w:t>
                  </w:r>
                </w:p>
              </w:tc>
            </w:tr>
          </w:tbl>
          <w:p w:rsidR="00D90108" w:rsidRDefault="00D90108" w:rsidP="001A7BD6">
            <w:pPr>
              <w:tabs>
                <w:tab w:val="left" w:pos="1770"/>
              </w:tabs>
            </w:pPr>
          </w:p>
          <w:p w:rsidR="0094367C" w:rsidRDefault="0094367C" w:rsidP="00BA43B5">
            <w:pPr>
              <w:tabs>
                <w:tab w:val="left" w:pos="1770"/>
              </w:tabs>
              <w:jc w:val="right"/>
            </w:pPr>
          </w:p>
          <w:p w:rsidR="0094367C" w:rsidRDefault="0094367C" w:rsidP="00BA43B5">
            <w:pPr>
              <w:tabs>
                <w:tab w:val="left" w:pos="1770"/>
              </w:tabs>
              <w:jc w:val="right"/>
            </w:pPr>
          </w:p>
          <w:p w:rsidR="0094367C" w:rsidRDefault="0094367C" w:rsidP="00BA43B5">
            <w:pPr>
              <w:tabs>
                <w:tab w:val="left" w:pos="1770"/>
              </w:tabs>
              <w:jc w:val="right"/>
            </w:pPr>
          </w:p>
          <w:p w:rsidR="0094367C" w:rsidRDefault="0094367C" w:rsidP="00EF3F08">
            <w:pPr>
              <w:tabs>
                <w:tab w:val="left" w:pos="1770"/>
              </w:tabs>
            </w:pPr>
          </w:p>
          <w:p w:rsidR="00BA43B5" w:rsidRPr="00EF3F08" w:rsidRDefault="0094367C" w:rsidP="0094367C">
            <w:pPr>
              <w:tabs>
                <w:tab w:val="left" w:pos="1770"/>
              </w:tabs>
              <w:jc w:val="both"/>
            </w:pPr>
            <w:r>
              <w:lastRenderedPageBreak/>
              <w:t xml:space="preserve">                                                         </w:t>
            </w:r>
            <w:r w:rsidR="00BA43B5" w:rsidRPr="00EF3F08">
              <w:t xml:space="preserve">Приложение № </w:t>
            </w:r>
            <w:r w:rsidR="004E40B5" w:rsidRPr="00EF3F08">
              <w:t>2</w:t>
            </w:r>
          </w:p>
          <w:p w:rsidR="00085D6B" w:rsidRPr="00EF3F08" w:rsidRDefault="0094367C" w:rsidP="0094367C">
            <w:pPr>
              <w:widowControl w:val="0"/>
              <w:autoSpaceDE w:val="0"/>
              <w:autoSpaceDN w:val="0"/>
              <w:adjustRightInd w:val="0"/>
              <w:spacing w:line="201" w:lineRule="atLeast"/>
              <w:ind w:left="2880" w:hanging="38"/>
              <w:jc w:val="both"/>
            </w:pPr>
            <w:r w:rsidRPr="00EF3F08">
              <w:t xml:space="preserve">          </w:t>
            </w:r>
            <w:r w:rsidR="00085D6B" w:rsidRPr="00EF3F08">
              <w:t>к Д</w:t>
            </w:r>
            <w:r w:rsidR="00BA43B5" w:rsidRPr="00EF3F08">
              <w:t xml:space="preserve">оговору об оказании услуг связи </w:t>
            </w:r>
          </w:p>
          <w:p w:rsidR="00BA43B5" w:rsidRPr="00EF3F08" w:rsidRDefault="00085D6B" w:rsidP="0094367C">
            <w:pPr>
              <w:widowControl w:val="0"/>
              <w:autoSpaceDE w:val="0"/>
              <w:autoSpaceDN w:val="0"/>
              <w:adjustRightInd w:val="0"/>
              <w:spacing w:line="201" w:lineRule="atLeast"/>
              <w:ind w:left="2880" w:hanging="38"/>
              <w:jc w:val="both"/>
            </w:pPr>
            <w:r w:rsidRPr="00EF3F08">
              <w:t xml:space="preserve">          </w:t>
            </w:r>
            <w:r w:rsidR="0094367C" w:rsidRPr="00EF3F08">
              <w:t>по передаче данных</w:t>
            </w:r>
          </w:p>
          <w:p w:rsidR="00BA43B5" w:rsidRPr="00EF3F08" w:rsidRDefault="0094367C" w:rsidP="0094367C">
            <w:pPr>
              <w:tabs>
                <w:tab w:val="left" w:pos="1770"/>
              </w:tabs>
              <w:jc w:val="both"/>
            </w:pPr>
            <w:r w:rsidRPr="00EF3F08">
              <w:t xml:space="preserve">                                                         </w:t>
            </w:r>
            <w:r w:rsidR="00BA43B5" w:rsidRPr="00EF3F08">
              <w:t>№_____________ от «__» ______ 20___ г.</w:t>
            </w:r>
          </w:p>
          <w:p w:rsidR="003A7F20" w:rsidRPr="00D90108" w:rsidRDefault="003A7F20" w:rsidP="00BA43B5">
            <w:pPr>
              <w:jc w:val="right"/>
              <w:rPr>
                <w:b/>
                <w:bCs/>
                <w:color w:val="000000"/>
              </w:rPr>
            </w:pPr>
          </w:p>
          <w:p w:rsidR="00BA43B5" w:rsidRPr="00D90108" w:rsidRDefault="00BA43B5" w:rsidP="00BA43B5">
            <w:pPr>
              <w:jc w:val="center"/>
              <w:rPr>
                <w:b/>
              </w:rPr>
            </w:pPr>
            <w:r w:rsidRPr="00D90108">
              <w:rPr>
                <w:b/>
              </w:rPr>
              <w:t>Регламент подключения к Сети передачи данных и оказания Услуги.</w:t>
            </w:r>
          </w:p>
          <w:p w:rsidR="003A7F20" w:rsidRPr="00D90108" w:rsidRDefault="003A7F20" w:rsidP="00BA43B5">
            <w:pPr>
              <w:jc w:val="center"/>
              <w:rPr>
                <w:b/>
                <w:bCs/>
                <w:color w:val="000000"/>
              </w:rPr>
            </w:pPr>
          </w:p>
        </w:tc>
        <w:tc>
          <w:tcPr>
            <w:tcW w:w="313" w:type="dxa"/>
            <w:tcBorders>
              <w:top w:val="nil"/>
              <w:left w:val="nil"/>
              <w:bottom w:val="nil"/>
              <w:right w:val="nil"/>
            </w:tcBorders>
            <w:shd w:val="clear" w:color="auto" w:fill="auto"/>
            <w:vAlign w:val="bottom"/>
          </w:tcPr>
          <w:p w:rsidR="00801D01" w:rsidRPr="00D90108" w:rsidRDefault="00801D01" w:rsidP="004D00FA">
            <w:pPr>
              <w:rPr>
                <w:color w:val="000000"/>
              </w:rPr>
            </w:pPr>
          </w:p>
        </w:tc>
      </w:tr>
    </w:tbl>
    <w:p w:rsidR="00801D01" w:rsidRPr="00D90108" w:rsidRDefault="00801D01" w:rsidP="00801D01">
      <w:pPr>
        <w:tabs>
          <w:tab w:val="left" w:pos="1668"/>
          <w:tab w:val="left" w:pos="5495"/>
          <w:tab w:val="left" w:pos="6501"/>
          <w:tab w:val="left" w:pos="7210"/>
          <w:tab w:val="left" w:pos="8613"/>
        </w:tabs>
        <w:rPr>
          <w:highlight w:val="yellow"/>
        </w:rPr>
      </w:pPr>
    </w:p>
    <w:p w:rsidR="00BA43B5" w:rsidRPr="00D90108" w:rsidRDefault="00BA43B5" w:rsidP="00E947D3">
      <w:pPr>
        <w:pStyle w:val="a"/>
        <w:numPr>
          <w:ilvl w:val="0"/>
          <w:numId w:val="3"/>
        </w:numPr>
        <w:rPr>
          <w:szCs w:val="24"/>
        </w:rPr>
      </w:pPr>
      <w:r w:rsidRPr="00D90108">
        <w:rPr>
          <w:szCs w:val="24"/>
        </w:rPr>
        <w:t>Общие положения.</w:t>
      </w:r>
    </w:p>
    <w:p w:rsidR="00BA43B5" w:rsidRPr="00D90108" w:rsidRDefault="00BA43B5" w:rsidP="00E947D3">
      <w:pPr>
        <w:pStyle w:val="a0"/>
        <w:numPr>
          <w:ilvl w:val="1"/>
          <w:numId w:val="13"/>
        </w:numPr>
        <w:rPr>
          <w:szCs w:val="24"/>
        </w:rPr>
      </w:pPr>
      <w:r w:rsidRPr="00D90108">
        <w:rPr>
          <w:szCs w:val="24"/>
        </w:rPr>
        <w:t>Настоящим документом устанавливается порядок взаимодействия СТОРОН по оперативно-техническим вопросам.</w:t>
      </w:r>
    </w:p>
    <w:p w:rsidR="00BA43B5" w:rsidRPr="00D90108" w:rsidRDefault="00BA43B5" w:rsidP="00E947D3">
      <w:pPr>
        <w:pStyle w:val="a0"/>
        <w:numPr>
          <w:ilvl w:val="1"/>
          <w:numId w:val="13"/>
        </w:numPr>
        <w:rPr>
          <w:szCs w:val="24"/>
        </w:rPr>
      </w:pPr>
      <w:r w:rsidRPr="00D90108">
        <w:rPr>
          <w:szCs w:val="24"/>
        </w:rPr>
        <w:t>Подключение к Сети передачи данных по технологии IP VPN (</w:t>
      </w:r>
      <w:proofErr w:type="spellStart"/>
      <w:r w:rsidRPr="00D90108">
        <w:rPr>
          <w:szCs w:val="24"/>
        </w:rPr>
        <w:t>Virtual</w:t>
      </w:r>
      <w:proofErr w:type="spellEnd"/>
      <w:r w:rsidRPr="00D90108">
        <w:rPr>
          <w:szCs w:val="24"/>
        </w:rPr>
        <w:t xml:space="preserve"> </w:t>
      </w:r>
      <w:proofErr w:type="spellStart"/>
      <w:r w:rsidRPr="00D90108">
        <w:rPr>
          <w:szCs w:val="24"/>
        </w:rPr>
        <w:t>Private</w:t>
      </w:r>
      <w:proofErr w:type="spellEnd"/>
      <w:r w:rsidRPr="00D90108">
        <w:rPr>
          <w:szCs w:val="24"/>
        </w:rPr>
        <w:t xml:space="preserve"> </w:t>
      </w:r>
      <w:proofErr w:type="spellStart"/>
      <w:r w:rsidRPr="00D90108">
        <w:rPr>
          <w:szCs w:val="24"/>
        </w:rPr>
        <w:t>Network</w:t>
      </w:r>
      <w:proofErr w:type="spellEnd"/>
      <w:r w:rsidRPr="00D90108">
        <w:rPr>
          <w:szCs w:val="24"/>
        </w:rPr>
        <w:t xml:space="preserve">) предоставляет АБОНЕНТУ возможность организации своей частной виртуальной сети, в которой данные между сетевым оборудованием АБОНЕНТА передаются по протоколу </w:t>
      </w:r>
      <w:r w:rsidRPr="00D90108">
        <w:rPr>
          <w:szCs w:val="24"/>
          <w:lang w:val="en-US"/>
        </w:rPr>
        <w:t>IP</w:t>
      </w:r>
      <w:r w:rsidRPr="00D90108">
        <w:rPr>
          <w:szCs w:val="24"/>
        </w:rPr>
        <w:t>. Подключение к сети, представляет собой постоянное IP соединение с пропускной способностью последней мили, которая указана  в Заказах к настоящему ДОГОВОРУ.</w:t>
      </w:r>
    </w:p>
    <w:p w:rsidR="00BA43B5" w:rsidRPr="00D90108" w:rsidRDefault="00BA43B5" w:rsidP="00E947D3">
      <w:pPr>
        <w:pStyle w:val="a0"/>
        <w:numPr>
          <w:ilvl w:val="1"/>
          <w:numId w:val="13"/>
        </w:numPr>
        <w:rPr>
          <w:szCs w:val="24"/>
        </w:rPr>
      </w:pPr>
      <w:r w:rsidRPr="00D90108">
        <w:rPr>
          <w:szCs w:val="24"/>
        </w:rPr>
        <w:t xml:space="preserve">ОПЕРАТОР предоставляет АБОНЕНТУ возможность использовать любые </w:t>
      </w:r>
      <w:r w:rsidRPr="00D90108">
        <w:rPr>
          <w:szCs w:val="24"/>
          <w:lang w:val="en-US"/>
        </w:rPr>
        <w:t>IP</w:t>
      </w:r>
      <w:r w:rsidRPr="00D90108">
        <w:rPr>
          <w:szCs w:val="24"/>
        </w:rPr>
        <w:t>-адреса сетевого оборудования АБОНЕНТА и обеспечивает их маршрутизацию.</w:t>
      </w:r>
    </w:p>
    <w:p w:rsidR="00BA43B5" w:rsidRPr="00D90108" w:rsidRDefault="00BA43B5" w:rsidP="00E947D3">
      <w:pPr>
        <w:pStyle w:val="a0"/>
        <w:numPr>
          <w:ilvl w:val="1"/>
          <w:numId w:val="13"/>
        </w:numPr>
        <w:rPr>
          <w:szCs w:val="24"/>
        </w:rPr>
      </w:pPr>
      <w:r w:rsidRPr="00D90108">
        <w:rPr>
          <w:szCs w:val="24"/>
        </w:rPr>
        <w:t>ОПЕРАТОР устанавливает и настраивает сетевое оборудование ОПЕРАТОРА, обеспечивающее возможность организации подключения оборудования АБОНЕНТА по цифровой абонентской линии к Сети передачи данных по технологии IP/VPN в соответствии с Заказом.</w:t>
      </w:r>
    </w:p>
    <w:p w:rsidR="00BA43B5" w:rsidRPr="00D90108" w:rsidRDefault="00BA43B5" w:rsidP="00E947D3">
      <w:pPr>
        <w:pStyle w:val="a0"/>
        <w:numPr>
          <w:ilvl w:val="1"/>
          <w:numId w:val="13"/>
        </w:numPr>
        <w:rPr>
          <w:szCs w:val="24"/>
        </w:rPr>
      </w:pPr>
      <w:r w:rsidRPr="00D90108">
        <w:rPr>
          <w:szCs w:val="24"/>
        </w:rPr>
        <w:t xml:space="preserve">ОПЕРАТОР подключает сетевое оборудование АБОНЕНТА к сетевому оборудованию ОПЕРАТОРА с соответствующим интерфейсом (порт </w:t>
      </w:r>
      <w:r w:rsidRPr="00D90108">
        <w:rPr>
          <w:szCs w:val="24"/>
          <w:lang w:val="en-US"/>
        </w:rPr>
        <w:t>G</w:t>
      </w:r>
      <w:r w:rsidRPr="00D90108">
        <w:rPr>
          <w:szCs w:val="24"/>
        </w:rPr>
        <w:t>.703, V.35, 10</w:t>
      </w:r>
      <w:r w:rsidRPr="00D90108">
        <w:rPr>
          <w:szCs w:val="24"/>
          <w:lang w:val="en-US"/>
        </w:rPr>
        <w:t>Base</w:t>
      </w:r>
      <w:r w:rsidRPr="00D90108">
        <w:rPr>
          <w:szCs w:val="24"/>
        </w:rPr>
        <w:t>-</w:t>
      </w:r>
      <w:r w:rsidRPr="00D90108">
        <w:rPr>
          <w:szCs w:val="24"/>
          <w:lang w:val="en-US"/>
        </w:rPr>
        <w:t>T</w:t>
      </w:r>
      <w:r w:rsidRPr="00D90108">
        <w:rPr>
          <w:szCs w:val="24"/>
        </w:rPr>
        <w:t>, 100</w:t>
      </w:r>
      <w:r w:rsidRPr="00D90108">
        <w:rPr>
          <w:szCs w:val="24"/>
          <w:lang w:val="en-US"/>
        </w:rPr>
        <w:t>Base</w:t>
      </w:r>
      <w:r w:rsidRPr="00D90108">
        <w:rPr>
          <w:szCs w:val="24"/>
        </w:rPr>
        <w:t>-</w:t>
      </w:r>
      <w:r w:rsidRPr="00D90108">
        <w:rPr>
          <w:szCs w:val="24"/>
          <w:lang w:val="en-US"/>
        </w:rPr>
        <w:t>TX</w:t>
      </w:r>
      <w:r w:rsidR="00E91C16">
        <w:rPr>
          <w:szCs w:val="24"/>
        </w:rPr>
        <w:t>,</w:t>
      </w:r>
      <w:r w:rsidR="00AB4E94" w:rsidRPr="00AB4E94">
        <w:rPr>
          <w:szCs w:val="24"/>
        </w:rPr>
        <w:t xml:space="preserve"> </w:t>
      </w:r>
      <w:r w:rsidR="00E91C16">
        <w:rPr>
          <w:szCs w:val="24"/>
        </w:rPr>
        <w:t>другое</w:t>
      </w:r>
      <w:r w:rsidRPr="00D90108">
        <w:rPr>
          <w:szCs w:val="24"/>
        </w:rPr>
        <w:t>). Конкретный тип интерфейса указывается  в Заказе (Приложение № 1 к настоящему ДОГОВОРУ).</w:t>
      </w:r>
    </w:p>
    <w:p w:rsidR="00BA43B5" w:rsidRPr="00D90108" w:rsidRDefault="00BA43B5" w:rsidP="00E947D3">
      <w:pPr>
        <w:pStyle w:val="a0"/>
        <w:numPr>
          <w:ilvl w:val="1"/>
          <w:numId w:val="13"/>
        </w:numPr>
        <w:rPr>
          <w:szCs w:val="24"/>
        </w:rPr>
      </w:pPr>
      <w:r w:rsidRPr="00D90108">
        <w:rPr>
          <w:szCs w:val="24"/>
        </w:rPr>
        <w:t xml:space="preserve">АБОНЕНТ сообщает ОПЕРАТОРУ по электронной почте и по факсу реквизиты каждого сетевого оборудования АБОНЕНТА, подключенного к сетевому оборудованию ОПЕРАТОРА: </w:t>
      </w:r>
      <w:r w:rsidRPr="00D90108">
        <w:rPr>
          <w:szCs w:val="24"/>
          <w:lang w:val="en-US"/>
        </w:rPr>
        <w:t>IP</w:t>
      </w:r>
      <w:r w:rsidRPr="00D90108">
        <w:rPr>
          <w:szCs w:val="24"/>
        </w:rPr>
        <w:t xml:space="preserve">-адрес, маска </w:t>
      </w:r>
      <w:r w:rsidRPr="00D90108">
        <w:rPr>
          <w:szCs w:val="24"/>
          <w:lang w:val="en-US"/>
        </w:rPr>
        <w:t>IP</w:t>
      </w:r>
      <w:r w:rsidRPr="00D90108">
        <w:rPr>
          <w:szCs w:val="24"/>
        </w:rPr>
        <w:t xml:space="preserve">-адреса, </w:t>
      </w:r>
      <w:r w:rsidRPr="00D90108">
        <w:rPr>
          <w:szCs w:val="24"/>
          <w:lang w:val="en-US"/>
        </w:rPr>
        <w:t>IP</w:t>
      </w:r>
      <w:r w:rsidRPr="00D90108">
        <w:rPr>
          <w:szCs w:val="24"/>
        </w:rPr>
        <w:t>-шлюз, МАС-адрес. При изменении реквизитов  АБОНЕНТ оповещает об этом ОПЕРАТОРА по электронной почте и по факсу. После получения этого сообщения ОПЕРАТОР не позднее 2 (двух) рабочих дней обеспечивает авторизацию и аутентификацию сетевого оборудования АБОНЕНТА.</w:t>
      </w:r>
    </w:p>
    <w:p w:rsidR="00BA43B5" w:rsidRPr="00D90108" w:rsidRDefault="00BA43B5" w:rsidP="00E947D3">
      <w:pPr>
        <w:pStyle w:val="a0"/>
        <w:numPr>
          <w:ilvl w:val="1"/>
          <w:numId w:val="13"/>
        </w:numPr>
        <w:rPr>
          <w:szCs w:val="24"/>
        </w:rPr>
      </w:pPr>
      <w:proofErr w:type="gramStart"/>
      <w:r w:rsidRPr="00D90108">
        <w:rPr>
          <w:szCs w:val="24"/>
        </w:rPr>
        <w:t>Перед осуществлением процесса передачи данных, сетевое оборудование АБОНЕНТА должно быть соединено каналом связи с сетевым оборудованием ОПЕРАТОРА и в автоматическом или ручном режимах произвести авторизацию и аутентификацию по протоколу, указанному в Заказе (Приложение № 1 к настоящему ДОГОВОРУ) на сервере авторизации и аутентификации ОПЕРАТОРА.</w:t>
      </w:r>
      <w:proofErr w:type="gramEnd"/>
    </w:p>
    <w:p w:rsidR="00BA43B5" w:rsidRPr="00D90108" w:rsidRDefault="00BA43B5" w:rsidP="00E947D3">
      <w:pPr>
        <w:pStyle w:val="a0"/>
        <w:numPr>
          <w:ilvl w:val="1"/>
          <w:numId w:val="13"/>
        </w:numPr>
        <w:rPr>
          <w:szCs w:val="24"/>
        </w:rPr>
      </w:pPr>
      <w:r w:rsidRPr="00D90108">
        <w:rPr>
          <w:szCs w:val="24"/>
        </w:rPr>
        <w:t>ОПЕРАТОР обеспечивает авторизацию и аутентификацию по протоколу, указанному в Заказе (Приложение № 1 к настоящему ДОГОВОРУ) сетевого оборудования АБОНЕНТА, непосредственно подключенного к интерфейсу (порту) сетевого оборудования ОПЕРАТОРА на сервере авторизац</w:t>
      </w:r>
      <w:proofErr w:type="gramStart"/>
      <w:r w:rsidRPr="00D90108">
        <w:rPr>
          <w:szCs w:val="24"/>
        </w:rPr>
        <w:t>ии и ау</w:t>
      </w:r>
      <w:proofErr w:type="gramEnd"/>
      <w:r w:rsidRPr="00D90108">
        <w:rPr>
          <w:szCs w:val="24"/>
        </w:rPr>
        <w:t>тентификации ОПЕРАТОРА. В качестве логинов АБОНЕНТ использует ранее переданные ОПЕРАТОРУ имена и пароли, добавляя при этом к каждому имени через символ “@” доменную часть, определенную ОПЕРАТОРОМ. Например, username1@userdomain.</w:t>
      </w:r>
    </w:p>
    <w:p w:rsidR="00BA43B5" w:rsidRPr="00D90108" w:rsidRDefault="00BA43B5" w:rsidP="00BA43B5">
      <w:pPr>
        <w:pStyle w:val="a0"/>
        <w:numPr>
          <w:ilvl w:val="0"/>
          <w:numId w:val="0"/>
        </w:numPr>
        <w:rPr>
          <w:szCs w:val="24"/>
          <w:highlight w:val="yellow"/>
        </w:rPr>
      </w:pPr>
    </w:p>
    <w:p w:rsidR="00BA43B5" w:rsidRPr="00D90108" w:rsidRDefault="00BA43B5" w:rsidP="00E947D3">
      <w:pPr>
        <w:pStyle w:val="a"/>
        <w:numPr>
          <w:ilvl w:val="0"/>
          <w:numId w:val="3"/>
        </w:numPr>
        <w:rPr>
          <w:szCs w:val="24"/>
        </w:rPr>
      </w:pPr>
      <w:r w:rsidRPr="00D90108">
        <w:rPr>
          <w:szCs w:val="24"/>
        </w:rPr>
        <w:lastRenderedPageBreak/>
        <w:t>Требования к сетевому оборудованию ОПЕРАТОРА.</w:t>
      </w:r>
    </w:p>
    <w:p w:rsidR="00BA43B5" w:rsidRPr="00D90108" w:rsidRDefault="00BA43B5" w:rsidP="00E947D3">
      <w:pPr>
        <w:pStyle w:val="a0"/>
        <w:numPr>
          <w:ilvl w:val="1"/>
          <w:numId w:val="13"/>
        </w:numPr>
        <w:rPr>
          <w:szCs w:val="24"/>
        </w:rPr>
      </w:pPr>
      <w:r w:rsidRPr="00D90108">
        <w:rPr>
          <w:szCs w:val="24"/>
        </w:rPr>
        <w:t>Сетевое оборудование ОПЕРАТОРА размещается в специально предоставленном АБОНЕНТОМ помещении, удовлетворяющим требованиям СанПиН 2.2.2.542-96.</w:t>
      </w:r>
    </w:p>
    <w:p w:rsidR="00BA43B5" w:rsidRPr="00D90108" w:rsidRDefault="00BA43B5" w:rsidP="00E947D3">
      <w:pPr>
        <w:pStyle w:val="a0"/>
        <w:numPr>
          <w:ilvl w:val="1"/>
          <w:numId w:val="13"/>
        </w:numPr>
        <w:rPr>
          <w:szCs w:val="24"/>
        </w:rPr>
      </w:pPr>
      <w:r w:rsidRPr="00D90108">
        <w:rPr>
          <w:szCs w:val="24"/>
        </w:rPr>
        <w:t>АБОНЕНТ должен обеспечить электропитание сетевого оборудования ОПЕРАТОРА в соответствии с требованиями, указанными в руководстве по технической эксплуатации данного оборудования.</w:t>
      </w:r>
    </w:p>
    <w:p w:rsidR="00BA43B5" w:rsidRPr="00D90108" w:rsidRDefault="00BA43B5" w:rsidP="00BA43B5">
      <w:pPr>
        <w:pStyle w:val="a0"/>
        <w:numPr>
          <w:ilvl w:val="0"/>
          <w:numId w:val="0"/>
        </w:numPr>
        <w:rPr>
          <w:szCs w:val="24"/>
        </w:rPr>
      </w:pPr>
    </w:p>
    <w:p w:rsidR="00BA43B5" w:rsidRPr="00D90108" w:rsidRDefault="00BA43B5" w:rsidP="00E947D3">
      <w:pPr>
        <w:pStyle w:val="a"/>
        <w:numPr>
          <w:ilvl w:val="0"/>
          <w:numId w:val="3"/>
        </w:numPr>
        <w:rPr>
          <w:szCs w:val="24"/>
        </w:rPr>
      </w:pPr>
      <w:r w:rsidRPr="00D90108">
        <w:rPr>
          <w:szCs w:val="24"/>
        </w:rPr>
        <w:t>Порядок проверки и сдачи подключения к Сети передачи данных.</w:t>
      </w:r>
    </w:p>
    <w:p w:rsidR="00BA43B5" w:rsidRPr="00D90108" w:rsidRDefault="00BA43B5" w:rsidP="00E947D3">
      <w:pPr>
        <w:pStyle w:val="a0"/>
        <w:numPr>
          <w:ilvl w:val="1"/>
          <w:numId w:val="13"/>
        </w:numPr>
        <w:rPr>
          <w:szCs w:val="24"/>
        </w:rPr>
      </w:pPr>
      <w:r w:rsidRPr="00D90108">
        <w:rPr>
          <w:szCs w:val="24"/>
        </w:rPr>
        <w:t>После установки и настройки сетевого оборудования ОПЕРАТОРА технический представитель ОПЕРАТОРА по временной схеме производит подключение собственного оборудования, имитирующего работу сетевого оборудования АБОНЕНТА по цифровой абонентской линии в Сети передачи данных по технологии IP/VPN.</w:t>
      </w:r>
    </w:p>
    <w:p w:rsidR="00BA43B5" w:rsidRPr="00D90108" w:rsidRDefault="00BA43B5" w:rsidP="00E947D3">
      <w:pPr>
        <w:pStyle w:val="a0"/>
        <w:numPr>
          <w:ilvl w:val="1"/>
          <w:numId w:val="13"/>
        </w:numPr>
        <w:rPr>
          <w:szCs w:val="24"/>
        </w:rPr>
      </w:pPr>
      <w:r w:rsidRPr="00D90108">
        <w:rPr>
          <w:szCs w:val="24"/>
        </w:rPr>
        <w:t>Собственное оборудование ОПЕРАТОРА настраивается в соответствии со списком сетевых реквизитов сетевого оборудования АБОНЕНТА. Список реквизитов предоставляется АБОНЕНТОМ.</w:t>
      </w:r>
    </w:p>
    <w:p w:rsidR="00BA43B5" w:rsidRPr="00D90108" w:rsidRDefault="00BA43B5" w:rsidP="00E947D3">
      <w:pPr>
        <w:pStyle w:val="a0"/>
        <w:numPr>
          <w:ilvl w:val="1"/>
          <w:numId w:val="13"/>
        </w:numPr>
        <w:rPr>
          <w:szCs w:val="24"/>
        </w:rPr>
      </w:pPr>
      <w:r w:rsidRPr="00D90108">
        <w:rPr>
          <w:szCs w:val="24"/>
        </w:rPr>
        <w:t>Технический представитель ОПЕРАТОРА демонстрирует техническому представителю АБОНЕНТА возможность передачи данных по протоколу IP между двумя точками временной схемы с использованием диагностической утилиты PING, фиксирует пропускную способность канала последней мили на соответствие требованиям, указанным в Заказе (Приложение № 1 к настоящему ДОГОВОРУ).</w:t>
      </w:r>
    </w:p>
    <w:p w:rsidR="00BA43B5" w:rsidRPr="00D90108" w:rsidRDefault="00BA43B5" w:rsidP="00E947D3">
      <w:pPr>
        <w:pStyle w:val="a0"/>
        <w:numPr>
          <w:ilvl w:val="1"/>
          <w:numId w:val="13"/>
        </w:numPr>
        <w:rPr>
          <w:szCs w:val="24"/>
        </w:rPr>
      </w:pPr>
      <w:r w:rsidRPr="00D90108">
        <w:rPr>
          <w:szCs w:val="24"/>
        </w:rPr>
        <w:t>В случае выполнения требований в процессе проверки работоспособности подключения к Сети передачи данных, техническими представителями ОПЕРАТОРА и АБОНЕНТА подписывается двухсторонний Акт  начала оказания Услуг (Приложение № 4 к настоящему ДОГОВОРУ).</w:t>
      </w:r>
    </w:p>
    <w:p w:rsidR="00BA43B5" w:rsidRPr="00D90108" w:rsidRDefault="00BA43B5" w:rsidP="00BA43B5">
      <w:pPr>
        <w:pStyle w:val="a0"/>
        <w:numPr>
          <w:ilvl w:val="0"/>
          <w:numId w:val="0"/>
        </w:numPr>
        <w:rPr>
          <w:szCs w:val="24"/>
        </w:rPr>
      </w:pPr>
    </w:p>
    <w:p w:rsidR="00BA43B5" w:rsidRPr="00D90108" w:rsidRDefault="00BA43B5" w:rsidP="00E947D3">
      <w:pPr>
        <w:pStyle w:val="a"/>
        <w:numPr>
          <w:ilvl w:val="0"/>
          <w:numId w:val="3"/>
        </w:numPr>
        <w:rPr>
          <w:szCs w:val="24"/>
        </w:rPr>
      </w:pPr>
      <w:r w:rsidRPr="00D90108">
        <w:rPr>
          <w:szCs w:val="24"/>
        </w:rPr>
        <w:t>Техническое обслуживание и техническая поддержка.</w:t>
      </w:r>
    </w:p>
    <w:p w:rsidR="00BA43B5" w:rsidRPr="00D90108" w:rsidRDefault="00BA43B5" w:rsidP="00E947D3">
      <w:pPr>
        <w:pStyle w:val="a0"/>
        <w:numPr>
          <w:ilvl w:val="1"/>
          <w:numId w:val="13"/>
        </w:numPr>
        <w:rPr>
          <w:szCs w:val="24"/>
        </w:rPr>
      </w:pPr>
      <w:r w:rsidRPr="00D90108">
        <w:rPr>
          <w:szCs w:val="24"/>
        </w:rPr>
        <w:t xml:space="preserve"> Услуги технической поддержки IP VPN оказываются ОПЕРАТОРОМ </w:t>
      </w:r>
      <w:proofErr w:type="spellStart"/>
      <w:r w:rsidRPr="00D90108">
        <w:rPr>
          <w:szCs w:val="24"/>
        </w:rPr>
        <w:t>обращаеться</w:t>
      </w:r>
      <w:proofErr w:type="spellEnd"/>
      <w:r w:rsidRPr="00D90108">
        <w:rPr>
          <w:szCs w:val="24"/>
        </w:rPr>
        <w:t xml:space="preserve"> в </w:t>
      </w:r>
      <w:r w:rsidRPr="00D90108">
        <w:rPr>
          <w:szCs w:val="24"/>
          <w:lang w:val="en-US"/>
        </w:rPr>
        <w:t>Service</w:t>
      </w:r>
      <w:r w:rsidRPr="00D90108">
        <w:rPr>
          <w:szCs w:val="24"/>
        </w:rPr>
        <w:t xml:space="preserve"> </w:t>
      </w:r>
      <w:r w:rsidRPr="00D90108">
        <w:rPr>
          <w:szCs w:val="24"/>
          <w:lang w:val="en-US"/>
        </w:rPr>
        <w:t>desk</w:t>
      </w:r>
      <w:r w:rsidRPr="00D90108">
        <w:rPr>
          <w:szCs w:val="24"/>
        </w:rPr>
        <w:t xml:space="preserve"> Оператора _______________</w:t>
      </w:r>
      <w:r w:rsidRPr="00D90108">
        <w:rPr>
          <w:rStyle w:val="af9"/>
          <w:szCs w:val="24"/>
        </w:rPr>
        <w:footnoteReference w:id="8"/>
      </w:r>
      <w:r w:rsidRPr="00D90108">
        <w:rPr>
          <w:szCs w:val="24"/>
        </w:rPr>
        <w:t>, для регистрации данного запроса</w:t>
      </w:r>
    </w:p>
    <w:p w:rsidR="00BA43B5" w:rsidRPr="00D90108" w:rsidRDefault="00BA43B5" w:rsidP="00E947D3">
      <w:pPr>
        <w:pStyle w:val="a0"/>
        <w:numPr>
          <w:ilvl w:val="1"/>
          <w:numId w:val="13"/>
        </w:numPr>
        <w:rPr>
          <w:szCs w:val="24"/>
        </w:rPr>
      </w:pPr>
      <w:r w:rsidRPr="00D90108">
        <w:rPr>
          <w:szCs w:val="24"/>
        </w:rPr>
        <w:t>Техническое обслуживание включает в себя следующие мероприятия:</w:t>
      </w:r>
    </w:p>
    <w:p w:rsidR="00BA43B5" w:rsidRPr="00D90108" w:rsidRDefault="00BA43B5" w:rsidP="00E947D3">
      <w:pPr>
        <w:pStyle w:val="a0"/>
        <w:numPr>
          <w:ilvl w:val="0"/>
          <w:numId w:val="4"/>
        </w:numPr>
        <w:rPr>
          <w:szCs w:val="24"/>
        </w:rPr>
      </w:pPr>
      <w:r w:rsidRPr="00D90108">
        <w:rPr>
          <w:szCs w:val="24"/>
        </w:rPr>
        <w:t>оказание консультаций по вопросам работы сети МСПД;</w:t>
      </w:r>
    </w:p>
    <w:p w:rsidR="00BA43B5" w:rsidRPr="00D90108" w:rsidRDefault="00BA43B5" w:rsidP="00E947D3">
      <w:pPr>
        <w:pStyle w:val="a0"/>
        <w:numPr>
          <w:ilvl w:val="0"/>
          <w:numId w:val="4"/>
        </w:numPr>
        <w:rPr>
          <w:szCs w:val="24"/>
        </w:rPr>
      </w:pPr>
      <w:r w:rsidRPr="00D90108">
        <w:rPr>
          <w:szCs w:val="24"/>
        </w:rPr>
        <w:t xml:space="preserve">восстановление работоспособности сети МСПД и оказание Услуги до границы ответственности ОПЕРАТОРА, указанной в Заказе. Время устранения повреждения, фиксация времени устранения повреждения определяется уровнем обслуживания Услуги – </w:t>
      </w:r>
      <w:r w:rsidRPr="00D90108">
        <w:rPr>
          <w:szCs w:val="24"/>
          <w:lang w:val="en-US"/>
        </w:rPr>
        <w:t>SLA</w:t>
      </w:r>
      <w:r w:rsidRPr="00D90108">
        <w:rPr>
          <w:szCs w:val="24"/>
        </w:rPr>
        <w:t>, указанной в Заказе.</w:t>
      </w:r>
    </w:p>
    <w:p w:rsidR="00BA43B5" w:rsidRPr="00D90108" w:rsidRDefault="00BA43B5" w:rsidP="00E947D3">
      <w:pPr>
        <w:pStyle w:val="a0"/>
        <w:numPr>
          <w:ilvl w:val="1"/>
          <w:numId w:val="13"/>
        </w:numPr>
        <w:rPr>
          <w:szCs w:val="24"/>
        </w:rPr>
      </w:pPr>
      <w:r w:rsidRPr="00D90108">
        <w:rPr>
          <w:szCs w:val="24"/>
        </w:rPr>
        <w:t>АБОНЕНТ при обнаружении отказа в работе точки подключения к сети МСПД выполняет следующие действия:</w:t>
      </w:r>
    </w:p>
    <w:p w:rsidR="00BA43B5" w:rsidRPr="00D90108" w:rsidRDefault="00BA43B5" w:rsidP="00E947D3">
      <w:pPr>
        <w:pStyle w:val="a0"/>
        <w:numPr>
          <w:ilvl w:val="0"/>
          <w:numId w:val="5"/>
        </w:numPr>
        <w:rPr>
          <w:szCs w:val="24"/>
        </w:rPr>
      </w:pPr>
      <w:r w:rsidRPr="00D90108">
        <w:rPr>
          <w:szCs w:val="24"/>
        </w:rPr>
        <w:t>производит тестирование доступности модема командой «</w:t>
      </w:r>
      <w:r w:rsidRPr="00D90108">
        <w:rPr>
          <w:szCs w:val="24"/>
          <w:lang w:val="en-US"/>
        </w:rPr>
        <w:t>PING</w:t>
      </w:r>
      <w:r w:rsidRPr="00D90108">
        <w:rPr>
          <w:szCs w:val="24"/>
        </w:rPr>
        <w:t xml:space="preserve">» на 100 тестовых посылок. </w:t>
      </w:r>
    </w:p>
    <w:p w:rsidR="00BA43B5" w:rsidRPr="00D90108" w:rsidRDefault="00BA43B5" w:rsidP="00E947D3">
      <w:pPr>
        <w:pStyle w:val="a0"/>
        <w:numPr>
          <w:ilvl w:val="0"/>
          <w:numId w:val="5"/>
        </w:numPr>
        <w:rPr>
          <w:szCs w:val="24"/>
        </w:rPr>
      </w:pPr>
      <w:r w:rsidRPr="00D90108">
        <w:rPr>
          <w:szCs w:val="24"/>
        </w:rPr>
        <w:t>по результатам тестирования определяет доступность проверяемых точек подключения, время задержки (минимальное и максимальное), процент потерь.</w:t>
      </w:r>
    </w:p>
    <w:p w:rsidR="00BA43B5" w:rsidRPr="00D90108" w:rsidRDefault="00BA43B5" w:rsidP="00E947D3">
      <w:pPr>
        <w:pStyle w:val="a0"/>
        <w:numPr>
          <w:ilvl w:val="0"/>
          <w:numId w:val="5"/>
        </w:numPr>
        <w:rPr>
          <w:szCs w:val="24"/>
        </w:rPr>
      </w:pPr>
      <w:r w:rsidRPr="00D90108">
        <w:rPr>
          <w:szCs w:val="24"/>
        </w:rPr>
        <w:lastRenderedPageBreak/>
        <w:t>в случае недоступности модема по команде «</w:t>
      </w:r>
      <w:r w:rsidRPr="00D90108">
        <w:rPr>
          <w:szCs w:val="24"/>
          <w:lang w:val="en-US"/>
        </w:rPr>
        <w:t>PING</w:t>
      </w:r>
      <w:r w:rsidRPr="00D90108">
        <w:rPr>
          <w:szCs w:val="24"/>
        </w:rPr>
        <w:t>» проверяет подключение модема к источнику питания.</w:t>
      </w:r>
    </w:p>
    <w:p w:rsidR="00BA43B5" w:rsidRPr="00D90108" w:rsidRDefault="00BA43B5" w:rsidP="00E947D3">
      <w:pPr>
        <w:pStyle w:val="a0"/>
        <w:numPr>
          <w:ilvl w:val="1"/>
          <w:numId w:val="13"/>
        </w:numPr>
        <w:rPr>
          <w:szCs w:val="24"/>
        </w:rPr>
      </w:pPr>
      <w:r w:rsidRPr="00D90108">
        <w:rPr>
          <w:szCs w:val="24"/>
        </w:rPr>
        <w:t>В случае не обнаружения причины неисправности после выполнения работ согласно подпункту 4.3, АБОНЕНТ сдает повреждение в службу технической поддержки ОПЕРАТОРА по телефону или направляет заявку по электронной почте согласно подпункту 4.1 в следующем порядке:</w:t>
      </w:r>
    </w:p>
    <w:p w:rsidR="00BA43B5" w:rsidRPr="00D90108" w:rsidRDefault="00BA43B5" w:rsidP="00E947D3">
      <w:pPr>
        <w:pStyle w:val="a0"/>
        <w:numPr>
          <w:ilvl w:val="0"/>
          <w:numId w:val="6"/>
        </w:numPr>
        <w:rPr>
          <w:szCs w:val="24"/>
        </w:rPr>
      </w:pPr>
      <w:r w:rsidRPr="00D90108">
        <w:rPr>
          <w:szCs w:val="24"/>
        </w:rPr>
        <w:t>сообщает ОПЕРАТОРУ адрес недоступного подключения;</w:t>
      </w:r>
    </w:p>
    <w:p w:rsidR="00BA43B5" w:rsidRPr="00D90108" w:rsidRDefault="00BA43B5" w:rsidP="00E947D3">
      <w:pPr>
        <w:pStyle w:val="a0"/>
        <w:numPr>
          <w:ilvl w:val="0"/>
          <w:numId w:val="6"/>
        </w:numPr>
        <w:rPr>
          <w:szCs w:val="24"/>
        </w:rPr>
      </w:pPr>
      <w:r w:rsidRPr="00D90108">
        <w:rPr>
          <w:szCs w:val="24"/>
        </w:rPr>
        <w:t xml:space="preserve">сообщает </w:t>
      </w:r>
      <w:r w:rsidRPr="00D90108">
        <w:rPr>
          <w:szCs w:val="24"/>
          <w:lang w:val="en-US"/>
        </w:rPr>
        <w:t>IP</w:t>
      </w:r>
      <w:r w:rsidRPr="00D90108">
        <w:rPr>
          <w:szCs w:val="24"/>
        </w:rPr>
        <w:t xml:space="preserve"> адрес </w:t>
      </w:r>
      <w:r w:rsidRPr="00D90108">
        <w:rPr>
          <w:szCs w:val="24"/>
          <w:lang w:val="en-US"/>
        </w:rPr>
        <w:t>WAN</w:t>
      </w:r>
      <w:r w:rsidRPr="00D90108">
        <w:rPr>
          <w:szCs w:val="24"/>
        </w:rPr>
        <w:t>-порта модема;</w:t>
      </w:r>
    </w:p>
    <w:p w:rsidR="00BA43B5" w:rsidRPr="00D90108" w:rsidRDefault="00BA43B5" w:rsidP="00E947D3">
      <w:pPr>
        <w:pStyle w:val="a0"/>
        <w:numPr>
          <w:ilvl w:val="0"/>
          <w:numId w:val="6"/>
        </w:numPr>
        <w:rPr>
          <w:szCs w:val="24"/>
        </w:rPr>
      </w:pPr>
      <w:r w:rsidRPr="00D90108">
        <w:rPr>
          <w:szCs w:val="24"/>
        </w:rPr>
        <w:t>сообщает результаты выполнения работ, указанных в подпункте 4.3;</w:t>
      </w:r>
    </w:p>
    <w:p w:rsidR="00BA43B5" w:rsidRPr="00D90108" w:rsidRDefault="00BA43B5" w:rsidP="00E947D3">
      <w:pPr>
        <w:pStyle w:val="a0"/>
        <w:numPr>
          <w:ilvl w:val="0"/>
          <w:numId w:val="6"/>
        </w:numPr>
        <w:rPr>
          <w:szCs w:val="24"/>
        </w:rPr>
      </w:pPr>
      <w:r w:rsidRPr="00D90108">
        <w:rPr>
          <w:szCs w:val="24"/>
        </w:rPr>
        <w:t>сообщает свою фамилию и контактный телефон;</w:t>
      </w:r>
    </w:p>
    <w:p w:rsidR="00BA43B5" w:rsidRPr="00D90108" w:rsidRDefault="00BA43B5" w:rsidP="00E947D3">
      <w:pPr>
        <w:pStyle w:val="a0"/>
        <w:numPr>
          <w:ilvl w:val="0"/>
          <w:numId w:val="6"/>
        </w:numPr>
        <w:rPr>
          <w:szCs w:val="24"/>
        </w:rPr>
      </w:pPr>
      <w:r w:rsidRPr="00D90108">
        <w:rPr>
          <w:szCs w:val="24"/>
        </w:rPr>
        <w:t>получает от дежурного технической поддержки ОПЕРАТОРА его фамилию и номер заявки;</w:t>
      </w:r>
    </w:p>
    <w:p w:rsidR="00BA43B5" w:rsidRPr="00D90108" w:rsidRDefault="00BA43B5" w:rsidP="00E947D3">
      <w:pPr>
        <w:pStyle w:val="a0"/>
        <w:numPr>
          <w:ilvl w:val="0"/>
          <w:numId w:val="6"/>
        </w:numPr>
        <w:rPr>
          <w:szCs w:val="24"/>
        </w:rPr>
      </w:pPr>
      <w:r w:rsidRPr="00D90108">
        <w:rPr>
          <w:szCs w:val="24"/>
        </w:rPr>
        <w:t>получает подтверждение принятой информации.</w:t>
      </w:r>
    </w:p>
    <w:p w:rsidR="00BA43B5" w:rsidRPr="00D90108" w:rsidRDefault="00BA43B5" w:rsidP="00E947D3">
      <w:pPr>
        <w:pStyle w:val="a0"/>
        <w:numPr>
          <w:ilvl w:val="1"/>
          <w:numId w:val="13"/>
        </w:numPr>
        <w:rPr>
          <w:szCs w:val="24"/>
        </w:rPr>
      </w:pPr>
      <w:r w:rsidRPr="00D90108">
        <w:rPr>
          <w:szCs w:val="24"/>
        </w:rPr>
        <w:t xml:space="preserve">ОПЕРАТОР устраняет повреждение в сроки, согласно уровню </w:t>
      </w:r>
      <w:r w:rsidRPr="00D90108">
        <w:rPr>
          <w:szCs w:val="24"/>
          <w:lang w:val="en-US"/>
        </w:rPr>
        <w:t>SLA</w:t>
      </w:r>
      <w:r w:rsidRPr="00D90108">
        <w:rPr>
          <w:szCs w:val="24"/>
        </w:rPr>
        <w:t xml:space="preserve"> и сообщает об этом АБОНЕНТУ. Время информирования АБОНЕНТА о причинах и планируемом времени устранения инцидента  - </w:t>
      </w:r>
      <w:r w:rsidR="002E4A43">
        <w:rPr>
          <w:szCs w:val="24"/>
        </w:rPr>
        <w:t>___</w:t>
      </w:r>
      <w:r w:rsidRPr="00D90108">
        <w:rPr>
          <w:szCs w:val="24"/>
        </w:rPr>
        <w:t xml:space="preserve"> минут с момента подачи заявки.</w:t>
      </w:r>
    </w:p>
    <w:p w:rsidR="00BA43B5" w:rsidRPr="00D90108" w:rsidRDefault="00BA43B5" w:rsidP="00E947D3">
      <w:pPr>
        <w:pStyle w:val="a0"/>
        <w:numPr>
          <w:ilvl w:val="1"/>
          <w:numId w:val="13"/>
        </w:numPr>
        <w:rPr>
          <w:szCs w:val="24"/>
        </w:rPr>
      </w:pPr>
      <w:r w:rsidRPr="00D90108">
        <w:rPr>
          <w:szCs w:val="24"/>
        </w:rPr>
        <w:t>АБОНЕНТ должен быть готов, по требованию технического персонала ОПЕРАТОРА, отправить группу технических специалистов для совместного устранения повреждения на границах зон ответственности СТОРОН.</w:t>
      </w:r>
    </w:p>
    <w:p w:rsidR="00801D01" w:rsidRDefault="00801D01" w:rsidP="00801D01">
      <w:pPr>
        <w:tabs>
          <w:tab w:val="left" w:pos="1668"/>
          <w:tab w:val="left" w:pos="5495"/>
          <w:tab w:val="left" w:pos="6501"/>
          <w:tab w:val="left" w:pos="7210"/>
          <w:tab w:val="left" w:pos="8613"/>
        </w:tabs>
        <w:jc w:val="center"/>
        <w:rPr>
          <w:highlight w:val="yellow"/>
        </w:rPr>
      </w:pPr>
    </w:p>
    <w:p w:rsidR="00D90108" w:rsidRDefault="00D90108" w:rsidP="00801D01">
      <w:pPr>
        <w:tabs>
          <w:tab w:val="left" w:pos="1668"/>
          <w:tab w:val="left" w:pos="5495"/>
          <w:tab w:val="left" w:pos="6501"/>
          <w:tab w:val="left" w:pos="7210"/>
          <w:tab w:val="left" w:pos="8613"/>
        </w:tabs>
        <w:jc w:val="center"/>
        <w:rPr>
          <w:highlight w:val="yellow"/>
        </w:rPr>
      </w:pPr>
    </w:p>
    <w:p w:rsidR="00D90108" w:rsidRPr="00D90108" w:rsidRDefault="00D90108" w:rsidP="00801D01">
      <w:pPr>
        <w:tabs>
          <w:tab w:val="left" w:pos="1668"/>
          <w:tab w:val="left" w:pos="5495"/>
          <w:tab w:val="left" w:pos="6501"/>
          <w:tab w:val="left" w:pos="7210"/>
          <w:tab w:val="left" w:pos="8613"/>
        </w:tabs>
        <w:jc w:val="center"/>
        <w:rPr>
          <w:highlight w:val="yellow"/>
        </w:rPr>
      </w:pPr>
    </w:p>
    <w:p w:rsidR="00BA43B5" w:rsidRPr="00D90108" w:rsidRDefault="00BA43B5" w:rsidP="00801D01">
      <w:pPr>
        <w:tabs>
          <w:tab w:val="left" w:pos="1668"/>
          <w:tab w:val="left" w:pos="5495"/>
          <w:tab w:val="left" w:pos="6501"/>
          <w:tab w:val="left" w:pos="7210"/>
          <w:tab w:val="left" w:pos="8613"/>
        </w:tabs>
        <w:jc w:val="center"/>
        <w:rPr>
          <w:highlight w:val="yellow"/>
        </w:rPr>
      </w:pPr>
    </w:p>
    <w:p w:rsidR="00801D01" w:rsidRPr="00D90108" w:rsidRDefault="00801D01" w:rsidP="00801D01">
      <w:pPr>
        <w:jc w:val="center"/>
        <w:rPr>
          <w:b/>
        </w:rPr>
      </w:pPr>
      <w:r w:rsidRPr="00D90108">
        <w:rPr>
          <w:b/>
        </w:rPr>
        <w:t>ПОДПИСИ СТОРОН:</w:t>
      </w:r>
    </w:p>
    <w:p w:rsidR="00801D01" w:rsidRPr="00D90108" w:rsidRDefault="00801D01" w:rsidP="00801D01">
      <w:pPr>
        <w:jc w:val="center"/>
        <w:rPr>
          <w:b/>
          <w:highlight w:val="yellow"/>
        </w:rPr>
      </w:pPr>
    </w:p>
    <w:p w:rsidR="00801D01" w:rsidRPr="00D90108" w:rsidRDefault="00801D01" w:rsidP="00801D01">
      <w:pPr>
        <w:tabs>
          <w:tab w:val="left" w:pos="1668"/>
          <w:tab w:val="left" w:pos="5495"/>
          <w:tab w:val="left" w:pos="6501"/>
          <w:tab w:val="left" w:pos="7210"/>
          <w:tab w:val="left" w:pos="8613"/>
        </w:tabs>
        <w:rPr>
          <w:highlight w:val="yellow"/>
        </w:rPr>
      </w:pPr>
    </w:p>
    <w:p w:rsidR="00801D01" w:rsidRPr="00D90108" w:rsidRDefault="00801D01" w:rsidP="00801D01">
      <w:pPr>
        <w:tabs>
          <w:tab w:val="left" w:pos="1770"/>
        </w:tabs>
        <w:rPr>
          <w:highlight w:val="yellow"/>
        </w:rPr>
      </w:pPr>
    </w:p>
    <w:tbl>
      <w:tblPr>
        <w:tblW w:w="10848" w:type="dxa"/>
        <w:jc w:val="center"/>
        <w:tblLook w:val="01E0" w:firstRow="1" w:lastRow="1" w:firstColumn="1" w:lastColumn="1" w:noHBand="0" w:noVBand="0"/>
      </w:tblPr>
      <w:tblGrid>
        <w:gridCol w:w="5555"/>
        <w:gridCol w:w="5293"/>
      </w:tblGrid>
      <w:tr w:rsidR="007847C4" w:rsidRPr="00D90108" w:rsidTr="004D00FA">
        <w:trPr>
          <w:trHeight w:val="641"/>
          <w:jc w:val="center"/>
        </w:trPr>
        <w:tc>
          <w:tcPr>
            <w:tcW w:w="4956" w:type="dxa"/>
          </w:tcPr>
          <w:p w:rsidR="007847C4" w:rsidRPr="00D90108" w:rsidRDefault="007847C4" w:rsidP="004D00FA">
            <w:pPr>
              <w:ind w:firstLine="6"/>
              <w:jc w:val="center"/>
              <w:rPr>
                <w:b/>
              </w:rPr>
            </w:pPr>
            <w:r w:rsidRPr="00D90108">
              <w:rPr>
                <w:b/>
              </w:rPr>
              <w:t>ОПЕРАТОР</w:t>
            </w:r>
            <w:r w:rsidR="00EF3F08">
              <w:rPr>
                <w:b/>
              </w:rPr>
              <w:t>:</w:t>
            </w:r>
          </w:p>
          <w:p w:rsidR="007847C4" w:rsidRPr="00D90108" w:rsidRDefault="007847C4" w:rsidP="004D00FA">
            <w:pPr>
              <w:ind w:firstLine="6"/>
              <w:jc w:val="center"/>
            </w:pPr>
            <w:r w:rsidRPr="00D90108">
              <w:t>___________________________</w:t>
            </w:r>
          </w:p>
          <w:p w:rsidR="007847C4" w:rsidRPr="00EF3F08" w:rsidRDefault="007847C4" w:rsidP="004D00FA">
            <w:pPr>
              <w:ind w:firstLine="6"/>
              <w:jc w:val="center"/>
              <w:rPr>
                <w:i/>
              </w:rPr>
            </w:pPr>
            <w:r w:rsidRPr="00EF3F08">
              <w:rPr>
                <w:i/>
              </w:rPr>
              <w:t>(должность)</w:t>
            </w:r>
          </w:p>
          <w:p w:rsidR="007847C4" w:rsidRPr="00D90108" w:rsidRDefault="007847C4" w:rsidP="00EF3F08">
            <w:pPr>
              <w:ind w:firstLine="6"/>
              <w:jc w:val="center"/>
            </w:pPr>
            <w:r w:rsidRPr="00D90108">
              <w:t>__________________________________</w:t>
            </w:r>
          </w:p>
          <w:p w:rsidR="007847C4" w:rsidRPr="00EF3F08" w:rsidRDefault="007847C4" w:rsidP="004D00FA">
            <w:pPr>
              <w:ind w:firstLine="6"/>
              <w:jc w:val="center"/>
              <w:rPr>
                <w:i/>
              </w:rPr>
            </w:pPr>
            <w:r w:rsidRPr="00EF3F08">
              <w:rPr>
                <w:i/>
              </w:rPr>
              <w:t>(Ф.И.О.)</w:t>
            </w:r>
          </w:p>
          <w:p w:rsidR="007847C4" w:rsidRPr="00D90108" w:rsidRDefault="007847C4" w:rsidP="004D00FA">
            <w:pPr>
              <w:ind w:firstLine="6"/>
            </w:pPr>
            <w:r w:rsidRPr="00D90108">
              <w:t xml:space="preserve">                            </w:t>
            </w:r>
          </w:p>
          <w:p w:rsidR="007847C4" w:rsidRPr="00D90108" w:rsidRDefault="007847C4" w:rsidP="004D00FA">
            <w:pPr>
              <w:ind w:firstLine="6"/>
            </w:pPr>
            <w:r w:rsidRPr="00D90108">
              <w:t xml:space="preserve">        М.П.   «_____» _____________20____г.                     </w:t>
            </w:r>
          </w:p>
        </w:tc>
        <w:tc>
          <w:tcPr>
            <w:tcW w:w="4723" w:type="dxa"/>
          </w:tcPr>
          <w:p w:rsidR="007847C4" w:rsidRPr="00D90108" w:rsidRDefault="007847C4" w:rsidP="004D00FA">
            <w:pPr>
              <w:ind w:firstLine="6"/>
              <w:jc w:val="center"/>
              <w:rPr>
                <w:b/>
              </w:rPr>
            </w:pPr>
            <w:r w:rsidRPr="00D90108">
              <w:rPr>
                <w:b/>
              </w:rPr>
              <w:t>АБОНЕНТ</w:t>
            </w:r>
            <w:r w:rsidR="00EF3F08">
              <w:rPr>
                <w:b/>
              </w:rPr>
              <w:t>:</w:t>
            </w:r>
          </w:p>
          <w:p w:rsidR="007847C4" w:rsidRPr="00D90108" w:rsidRDefault="007847C4" w:rsidP="004D00FA">
            <w:pPr>
              <w:ind w:firstLine="6"/>
              <w:jc w:val="center"/>
            </w:pPr>
            <w:r w:rsidRPr="00D90108">
              <w:t>___________________________</w:t>
            </w:r>
          </w:p>
          <w:p w:rsidR="007847C4" w:rsidRPr="00EF3F08" w:rsidRDefault="007847C4" w:rsidP="004D00FA">
            <w:pPr>
              <w:ind w:firstLine="6"/>
              <w:jc w:val="center"/>
              <w:rPr>
                <w:i/>
              </w:rPr>
            </w:pPr>
            <w:r w:rsidRPr="00EF3F08">
              <w:rPr>
                <w:i/>
              </w:rPr>
              <w:t>(должность)</w:t>
            </w:r>
          </w:p>
          <w:p w:rsidR="007847C4" w:rsidRPr="00D90108" w:rsidRDefault="007847C4" w:rsidP="00EF3F08">
            <w:pPr>
              <w:ind w:firstLine="6"/>
              <w:jc w:val="center"/>
            </w:pPr>
            <w:r w:rsidRPr="00D90108">
              <w:t>___________________________________</w:t>
            </w:r>
          </w:p>
          <w:p w:rsidR="007847C4" w:rsidRPr="00EF3F08" w:rsidRDefault="007847C4" w:rsidP="004D00FA">
            <w:pPr>
              <w:ind w:firstLine="6"/>
              <w:jc w:val="center"/>
              <w:rPr>
                <w:i/>
              </w:rPr>
            </w:pPr>
            <w:r w:rsidRPr="00EF3F08">
              <w:rPr>
                <w:i/>
              </w:rPr>
              <w:t>(Ф.И.О.)</w:t>
            </w:r>
          </w:p>
          <w:p w:rsidR="007847C4" w:rsidRPr="00D90108" w:rsidRDefault="007847C4" w:rsidP="004D00FA">
            <w:pPr>
              <w:ind w:firstLine="6"/>
            </w:pPr>
            <w:r w:rsidRPr="00D90108">
              <w:t xml:space="preserve">                            </w:t>
            </w:r>
          </w:p>
          <w:p w:rsidR="007847C4" w:rsidRPr="00D90108" w:rsidRDefault="007847C4" w:rsidP="004D00FA">
            <w:pPr>
              <w:ind w:firstLine="6"/>
            </w:pPr>
            <w:r w:rsidRPr="00D90108">
              <w:t xml:space="preserve">         М.П.   «_____» _____________20___г.                     </w:t>
            </w:r>
          </w:p>
        </w:tc>
      </w:tr>
    </w:tbl>
    <w:p w:rsidR="00801D01" w:rsidRPr="00D90108" w:rsidRDefault="00801D01"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Default="004E40B5"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Pr="00EF3F08" w:rsidRDefault="00293328" w:rsidP="00085D6B">
      <w:pPr>
        <w:tabs>
          <w:tab w:val="left" w:pos="1770"/>
        </w:tabs>
        <w:rPr>
          <w:b/>
          <w:highlight w:val="yellow"/>
        </w:rPr>
      </w:pPr>
    </w:p>
    <w:p w:rsidR="000E2BD9" w:rsidRPr="00653629" w:rsidRDefault="0094367C" w:rsidP="000E2BD9">
      <w:pPr>
        <w:pStyle w:val="af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3F08">
        <w:lastRenderedPageBreak/>
        <w:t xml:space="preserve">                                                              </w:t>
      </w:r>
      <w:r w:rsidR="000E2BD9">
        <w:t xml:space="preserve">                                  Приложение №3</w:t>
      </w:r>
      <w:r w:rsidR="000E2BD9" w:rsidRPr="00653629">
        <w:rPr>
          <w:vertAlign w:val="superscript"/>
        </w:rPr>
        <w:footnoteReference w:id="9"/>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w:t>
      </w:r>
      <w:r>
        <w:t>к Договору на оказание</w:t>
      </w:r>
      <w:r w:rsidRPr="00653629">
        <w:t xml:space="preserve"> услуг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№_____  от «___»______ 20__г.</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356C08">
        <w:trPr>
          <w:trHeight w:val="641"/>
        </w:trPr>
        <w:tc>
          <w:tcPr>
            <w:tcW w:w="4956" w:type="dxa"/>
          </w:tcPr>
          <w:p w:rsidR="000E2BD9" w:rsidRPr="00653629" w:rsidRDefault="000E2BD9" w:rsidP="00356C08">
            <w:pPr>
              <w:ind w:firstLine="6"/>
              <w:jc w:val="center"/>
              <w:rPr>
                <w:b/>
              </w:rPr>
            </w:pPr>
            <w:r w:rsidRPr="00653629">
              <w:rPr>
                <w:b/>
              </w:rPr>
              <w:t xml:space="preserve">От </w:t>
            </w:r>
            <w:r>
              <w:rPr>
                <w:b/>
              </w:rPr>
              <w:t>ОПЕРАТОРА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c>
          <w:tcPr>
            <w:tcW w:w="4723" w:type="dxa"/>
          </w:tcPr>
          <w:p w:rsidR="000E2BD9" w:rsidRPr="00653629" w:rsidRDefault="000E2BD9" w:rsidP="00356C08">
            <w:pPr>
              <w:ind w:firstLine="6"/>
              <w:jc w:val="center"/>
              <w:rPr>
                <w:b/>
              </w:rPr>
            </w:pPr>
            <w:r w:rsidRPr="00653629">
              <w:rPr>
                <w:b/>
              </w:rPr>
              <w:t xml:space="preserve">От </w:t>
            </w:r>
            <w:r>
              <w:rPr>
                <w:b/>
              </w:rPr>
              <w:t>АБОНЕНТА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r>
    </w:tbl>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Форма Акта приема-</w:t>
      </w:r>
      <w:r>
        <w:rPr>
          <w:b/>
        </w:rPr>
        <w:t>передачи</w:t>
      </w:r>
      <w:r w:rsidRPr="00653629">
        <w:rPr>
          <w:b/>
        </w:rPr>
        <w:t xml:space="preserve"> </w:t>
      </w:r>
      <w:r>
        <w:rPr>
          <w:b/>
        </w:rPr>
        <w:t>оборудования</w:t>
      </w:r>
    </w:p>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Излагается форма документа об исполнении обязательств контрагентом                        ОАО «МРСК Центра», утвержденная им в качестве формы первичного учетного документа</w:t>
      </w:r>
      <w:r w:rsidRPr="00653629">
        <w:rPr>
          <w:b/>
          <w:vertAlign w:val="superscript"/>
        </w:rPr>
        <w:footnoteReference w:id="10"/>
      </w:r>
      <w:r w:rsidRPr="00653629">
        <w:rPr>
          <w:b/>
        </w:rPr>
        <w:t xml:space="preserve"> </w:t>
      </w:r>
    </w:p>
    <w:p w:rsidR="000E2BD9" w:rsidRPr="00653629" w:rsidRDefault="000E2BD9" w:rsidP="000E2BD9">
      <w:pPr>
        <w:jc w:val="center"/>
      </w:pPr>
    </w:p>
    <w:p w:rsidR="000E2BD9" w:rsidRPr="00653629" w:rsidRDefault="000E2BD9" w:rsidP="000E2BD9">
      <w:pPr>
        <w:jc w:val="both"/>
        <w:rPr>
          <w:rFonts w:ascii="Calibri" w:eastAsia="Calibri" w:hAnsi="Calibri"/>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lastRenderedPageBreak/>
        <w:t xml:space="preserve">                                                                                        Приложение №3</w:t>
      </w:r>
      <w:r w:rsidRPr="00653629">
        <w:rPr>
          <w:vertAlign w:val="superscript"/>
        </w:rPr>
        <w:footnoteReference w:id="11"/>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t xml:space="preserve">                                                                                        к Договору на оказание</w:t>
      </w:r>
      <w:r w:rsidRPr="00653629">
        <w:t xml:space="preserve"> услуг </w:t>
      </w:r>
      <w:r>
        <w:t xml:space="preserve">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rsidRPr="00653629">
        <w:t xml:space="preserve">                                                                </w:t>
      </w:r>
      <w:r>
        <w:t xml:space="preserve">                        </w:t>
      </w:r>
      <w:r w:rsidRPr="00653629">
        <w:t>№</w:t>
      </w:r>
      <w:r>
        <w:t xml:space="preserve"> </w:t>
      </w:r>
      <w:r w:rsidRPr="00653629">
        <w:t>__</w:t>
      </w:r>
      <w:r>
        <w:t>___</w:t>
      </w:r>
      <w:r w:rsidRPr="00653629">
        <w:t>___  от «___»______ 20__г.</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keepNext/>
        <w:tabs>
          <w:tab w:val="left" w:pos="708"/>
        </w:tabs>
        <w:jc w:val="center"/>
        <w:outlineLvl w:val="0"/>
        <w:rPr>
          <w:b/>
          <w:bCs/>
        </w:rPr>
      </w:pPr>
      <w:r w:rsidRPr="00653629">
        <w:rPr>
          <w:b/>
          <w:bCs/>
        </w:rPr>
        <w:t>Форму акта утверждаем:</w:t>
      </w: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356C08">
        <w:trPr>
          <w:trHeight w:val="641"/>
        </w:trPr>
        <w:tc>
          <w:tcPr>
            <w:tcW w:w="4956" w:type="dxa"/>
          </w:tcPr>
          <w:p w:rsidR="000E2BD9" w:rsidRPr="00653629" w:rsidRDefault="000E2BD9" w:rsidP="00356C08">
            <w:pPr>
              <w:ind w:firstLine="6"/>
              <w:jc w:val="center"/>
              <w:rPr>
                <w:b/>
              </w:rPr>
            </w:pPr>
            <w:r>
              <w:rPr>
                <w:b/>
              </w:rPr>
              <w:t>От ОПЕРАТОРА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c>
          <w:tcPr>
            <w:tcW w:w="4723" w:type="dxa"/>
          </w:tcPr>
          <w:p w:rsidR="000E2BD9" w:rsidRPr="00653629" w:rsidRDefault="000E2BD9" w:rsidP="00356C08">
            <w:pPr>
              <w:ind w:firstLine="6"/>
              <w:jc w:val="center"/>
              <w:rPr>
                <w:b/>
              </w:rPr>
            </w:pPr>
            <w:r w:rsidRPr="00653629">
              <w:rPr>
                <w:b/>
              </w:rPr>
              <w:t xml:space="preserve">От </w:t>
            </w:r>
            <w:r>
              <w:rPr>
                <w:b/>
              </w:rPr>
              <w:t>АБОНЕНТА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r>
    </w:tbl>
    <w:p w:rsidR="004E40B5" w:rsidRPr="00D90108" w:rsidRDefault="004E40B5" w:rsidP="000E2BD9">
      <w:pPr>
        <w:tabs>
          <w:tab w:val="left" w:pos="1770"/>
        </w:tabs>
        <w:rPr>
          <w:highlight w:val="yellow"/>
        </w:rPr>
      </w:pPr>
    </w:p>
    <w:p w:rsidR="00C306BB" w:rsidRPr="00B04E72" w:rsidRDefault="00C306BB" w:rsidP="00EF3F08">
      <w:pPr>
        <w:rPr>
          <w:b/>
        </w:rPr>
      </w:pPr>
    </w:p>
    <w:p w:rsidR="004E40B5" w:rsidRPr="00D90108" w:rsidRDefault="00085D6B" w:rsidP="001A7BD6">
      <w:pPr>
        <w:jc w:val="center"/>
        <w:rPr>
          <w:b/>
        </w:rPr>
      </w:pPr>
      <w:r>
        <w:rPr>
          <w:b/>
        </w:rPr>
        <w:t>Акт</w:t>
      </w:r>
      <w:r w:rsidR="001A7BD6">
        <w:rPr>
          <w:b/>
        </w:rPr>
        <w:t xml:space="preserve"> </w:t>
      </w:r>
      <w:r w:rsidR="004E40B5" w:rsidRPr="00D90108">
        <w:rPr>
          <w:b/>
        </w:rPr>
        <w:t>приема-передачи оборудования.</w:t>
      </w:r>
    </w:p>
    <w:p w:rsidR="004E40B5" w:rsidRPr="00D90108" w:rsidRDefault="004E40B5" w:rsidP="004E40B5">
      <w:pPr>
        <w:jc w:val="center"/>
        <w:rPr>
          <w:b/>
        </w:rPr>
      </w:pPr>
    </w:p>
    <w:p w:rsidR="004E40B5" w:rsidRPr="00D90108" w:rsidRDefault="004E40B5" w:rsidP="004E40B5">
      <w:r w:rsidRPr="00D90108">
        <w:tab/>
      </w:r>
      <w:r w:rsidRPr="00D90108">
        <w:tab/>
      </w:r>
      <w:r w:rsidRPr="00D90108">
        <w:tab/>
      </w:r>
      <w:r w:rsidRPr="00D90108">
        <w:tab/>
      </w:r>
      <w:r w:rsidRPr="00D90108">
        <w:tab/>
      </w:r>
      <w:r w:rsidRPr="00D90108">
        <w:tab/>
      </w:r>
    </w:p>
    <w:p w:rsidR="004E40B5" w:rsidRPr="00D90108" w:rsidRDefault="004E40B5" w:rsidP="004E40B5">
      <w:pPr>
        <w:pStyle w:val="afb"/>
        <w:ind w:firstLine="539"/>
      </w:pPr>
      <w:r w:rsidRPr="00D90108">
        <w:t>Мы, нижеподписавшиеся, представитель  ОПЕРАТОРА _______________________</w:t>
      </w:r>
    </w:p>
    <w:p w:rsidR="004E40B5" w:rsidRPr="00D90108" w:rsidRDefault="004E40B5" w:rsidP="004E40B5">
      <w:pPr>
        <w:pStyle w:val="afb"/>
        <w:spacing w:line="360" w:lineRule="auto"/>
        <w:ind w:firstLine="539"/>
        <w:rPr>
          <w:vertAlign w:val="superscript"/>
        </w:rPr>
      </w:pPr>
      <w:r w:rsidRPr="00D90108">
        <w:tab/>
      </w:r>
      <w:r w:rsidRPr="00D90108">
        <w:tab/>
      </w:r>
      <w:r w:rsidRPr="00D90108">
        <w:tab/>
      </w:r>
      <w:r w:rsidRPr="00D90108">
        <w:tab/>
      </w:r>
      <w:r w:rsidRPr="00D90108">
        <w:tab/>
      </w:r>
      <w:r w:rsidRPr="00D90108">
        <w:tab/>
      </w:r>
      <w:r w:rsidRPr="00D90108">
        <w:tab/>
      </w:r>
      <w:r w:rsidRPr="00D90108">
        <w:rPr>
          <w:vertAlign w:val="superscript"/>
        </w:rPr>
        <w:t xml:space="preserve">                       </w:t>
      </w:r>
      <w:r w:rsidR="00085D6B">
        <w:rPr>
          <w:vertAlign w:val="superscript"/>
        </w:rPr>
        <w:t xml:space="preserve">                  </w:t>
      </w:r>
      <w:r w:rsidRPr="00D90108">
        <w:rPr>
          <w:vertAlign w:val="superscript"/>
        </w:rPr>
        <w:t xml:space="preserve">  (должность</w:t>
      </w:r>
      <w:proofErr w:type="gramStart"/>
      <w:r w:rsidRPr="00D90108">
        <w:rPr>
          <w:vertAlign w:val="superscript"/>
        </w:rPr>
        <w:t xml:space="preserve"> )</w:t>
      </w:r>
      <w:proofErr w:type="gramEnd"/>
    </w:p>
    <w:p w:rsidR="004E40B5" w:rsidRPr="00D90108" w:rsidRDefault="004E40B5" w:rsidP="004E40B5">
      <w:pPr>
        <w:pStyle w:val="afb"/>
      </w:pPr>
      <w:r w:rsidRPr="00D90108">
        <w:t xml:space="preserve"> _________________________, </w:t>
      </w:r>
      <w:proofErr w:type="gramStart"/>
      <w:r w:rsidRPr="00D90108">
        <w:t>действующего</w:t>
      </w:r>
      <w:proofErr w:type="gramEnd"/>
      <w:r w:rsidRPr="00D90108">
        <w:t xml:space="preserve"> на основании ___________________ и </w:t>
      </w:r>
    </w:p>
    <w:p w:rsidR="004E40B5" w:rsidRPr="00D90108" w:rsidRDefault="004E40B5" w:rsidP="004E40B5">
      <w:pPr>
        <w:pStyle w:val="afb"/>
        <w:rPr>
          <w:vertAlign w:val="superscript"/>
        </w:rPr>
      </w:pPr>
      <w:r w:rsidRPr="00D90108">
        <w:rPr>
          <w:vertAlign w:val="superscript"/>
        </w:rPr>
        <w:t xml:space="preserve">          </w:t>
      </w:r>
      <w:r w:rsidR="00085D6B">
        <w:rPr>
          <w:vertAlign w:val="superscript"/>
        </w:rPr>
        <w:t xml:space="preserve">  </w:t>
      </w:r>
      <w:r w:rsidRPr="00D90108">
        <w:rPr>
          <w:vertAlign w:val="superscript"/>
        </w:rPr>
        <w:t xml:space="preserve">  (фамилия, имя, отчество)</w:t>
      </w:r>
    </w:p>
    <w:p w:rsidR="004E40B5" w:rsidRPr="00D90108" w:rsidRDefault="004E40B5" w:rsidP="004E40B5">
      <w:pPr>
        <w:pStyle w:val="afb"/>
      </w:pPr>
      <w:r w:rsidRPr="00D90108">
        <w:t>представитель</w:t>
      </w:r>
      <w:r w:rsidRPr="00D90108">
        <w:tab/>
        <w:t>АБОНЕНТА</w:t>
      </w:r>
      <w:r w:rsidRPr="00D90108">
        <w:tab/>
        <w:t>___________________________________________,</w:t>
      </w:r>
    </w:p>
    <w:p w:rsidR="004E40B5" w:rsidRPr="00D90108" w:rsidRDefault="004E40B5" w:rsidP="004E40B5">
      <w:pPr>
        <w:pStyle w:val="afb"/>
        <w:rPr>
          <w:vertAlign w:val="superscript"/>
        </w:rPr>
      </w:pPr>
      <w:r w:rsidRPr="00D90108">
        <w:tab/>
      </w:r>
      <w:r w:rsidRPr="00D90108">
        <w:tab/>
      </w:r>
      <w:r w:rsidRPr="00D90108">
        <w:tab/>
        <w:t xml:space="preserve">                    </w:t>
      </w:r>
      <w:r w:rsidRPr="00D90108">
        <w:tab/>
      </w:r>
      <w:r w:rsidR="00085D6B">
        <w:t xml:space="preserve">     </w:t>
      </w:r>
      <w:r w:rsidRPr="00D90108">
        <w:rPr>
          <w:vertAlign w:val="superscript"/>
        </w:rPr>
        <w:t>(</w:t>
      </w:r>
      <w:r w:rsidRPr="00D90108">
        <w:t xml:space="preserve"> </w:t>
      </w:r>
      <w:r w:rsidRPr="00D90108">
        <w:rPr>
          <w:vertAlign w:val="superscript"/>
        </w:rPr>
        <w:t>должность, наименование организации, фамилия, имя, отчество)</w:t>
      </w:r>
    </w:p>
    <w:p w:rsidR="004E40B5" w:rsidRPr="00D90108" w:rsidRDefault="004E40B5" w:rsidP="004E40B5">
      <w:pPr>
        <w:pStyle w:val="afb"/>
      </w:pPr>
      <w:r w:rsidRPr="00D90108">
        <w:t xml:space="preserve">действующего на основании ___________________________________, составили настоящий Акт о том, что в соответствии с условиями ДОГОВОРА № _____ от «___» ________ </w:t>
      </w:r>
      <w:r w:rsidR="00D90108">
        <w:t xml:space="preserve">20 </w:t>
      </w:r>
      <w:r w:rsidRPr="00D90108">
        <w:t>__г. ОПЕРАТОР сдал, а АБОНЕНТ принял на  хранение  следующее оборудование:</w:t>
      </w:r>
    </w:p>
    <w:p w:rsidR="004E40B5" w:rsidRPr="00D90108" w:rsidRDefault="004E40B5" w:rsidP="004E40B5"/>
    <w:tbl>
      <w:tblPr>
        <w:tblW w:w="964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351"/>
        <w:gridCol w:w="2185"/>
        <w:gridCol w:w="1976"/>
        <w:gridCol w:w="2425"/>
      </w:tblGrid>
      <w:tr w:rsidR="004E40B5" w:rsidRPr="00D90108" w:rsidTr="004E40B5">
        <w:trPr>
          <w:trHeight w:val="420"/>
        </w:trPr>
        <w:tc>
          <w:tcPr>
            <w:tcW w:w="709" w:type="dxa"/>
            <w:tcBorders>
              <w:top w:val="single" w:sz="4" w:space="0" w:color="auto"/>
              <w:left w:val="single" w:sz="4" w:space="0" w:color="auto"/>
              <w:bottom w:val="single" w:sz="4" w:space="0" w:color="auto"/>
              <w:right w:val="single" w:sz="4" w:space="0" w:color="auto"/>
            </w:tcBorders>
          </w:tcPr>
          <w:p w:rsidR="004E40B5" w:rsidRPr="00D90108" w:rsidRDefault="004E40B5" w:rsidP="0083374A">
            <w:pPr>
              <w:jc w:val="center"/>
            </w:pPr>
            <w:r w:rsidRPr="00D90108">
              <w:t>№№</w:t>
            </w:r>
          </w:p>
          <w:p w:rsidR="004E40B5" w:rsidRPr="00D90108" w:rsidRDefault="004E40B5" w:rsidP="0083374A">
            <w:pPr>
              <w:jc w:val="center"/>
            </w:pPr>
            <w:proofErr w:type="gramStart"/>
            <w:r w:rsidRPr="00D90108">
              <w:t>п</w:t>
            </w:r>
            <w:proofErr w:type="gramEnd"/>
            <w:r w:rsidRPr="00D90108">
              <w:t>/п</w:t>
            </w:r>
          </w:p>
        </w:tc>
        <w:tc>
          <w:tcPr>
            <w:tcW w:w="2351" w:type="dxa"/>
            <w:tcBorders>
              <w:top w:val="single" w:sz="4" w:space="0" w:color="auto"/>
              <w:left w:val="single" w:sz="4" w:space="0" w:color="auto"/>
              <w:bottom w:val="single" w:sz="4" w:space="0" w:color="auto"/>
              <w:right w:val="single" w:sz="4" w:space="0" w:color="auto"/>
            </w:tcBorders>
            <w:vAlign w:val="center"/>
          </w:tcPr>
          <w:p w:rsidR="004E40B5" w:rsidRPr="00D90108" w:rsidRDefault="004E40B5" w:rsidP="0083374A">
            <w:pPr>
              <w:jc w:val="center"/>
            </w:pPr>
            <w:r w:rsidRPr="00D90108">
              <w:t xml:space="preserve">Наименование </w:t>
            </w:r>
          </w:p>
          <w:p w:rsidR="004E40B5" w:rsidRPr="00D90108" w:rsidRDefault="004E40B5" w:rsidP="0083374A">
            <w:pPr>
              <w:jc w:val="center"/>
            </w:pPr>
            <w:r w:rsidRPr="00D90108">
              <w:t>оборудования</w:t>
            </w:r>
          </w:p>
        </w:tc>
        <w:tc>
          <w:tcPr>
            <w:tcW w:w="2185" w:type="dxa"/>
            <w:tcBorders>
              <w:top w:val="single" w:sz="4" w:space="0" w:color="auto"/>
              <w:left w:val="single" w:sz="4" w:space="0" w:color="auto"/>
              <w:bottom w:val="single" w:sz="4" w:space="0" w:color="auto"/>
              <w:right w:val="single" w:sz="4" w:space="0" w:color="auto"/>
            </w:tcBorders>
            <w:vAlign w:val="center"/>
          </w:tcPr>
          <w:p w:rsidR="004E40B5" w:rsidRPr="00D90108" w:rsidRDefault="004E40B5" w:rsidP="0083374A">
            <w:pPr>
              <w:jc w:val="center"/>
            </w:pPr>
            <w:r w:rsidRPr="00D90108">
              <w:t>Заводской (серийный) номер</w:t>
            </w:r>
          </w:p>
        </w:tc>
        <w:tc>
          <w:tcPr>
            <w:tcW w:w="1976" w:type="dxa"/>
            <w:tcBorders>
              <w:top w:val="single" w:sz="4" w:space="0" w:color="auto"/>
              <w:left w:val="single" w:sz="4" w:space="0" w:color="auto"/>
              <w:bottom w:val="single" w:sz="4" w:space="0" w:color="auto"/>
              <w:right w:val="single" w:sz="4" w:space="0" w:color="auto"/>
            </w:tcBorders>
            <w:vAlign w:val="center"/>
          </w:tcPr>
          <w:p w:rsidR="004E40B5" w:rsidRPr="00D90108" w:rsidRDefault="004E40B5" w:rsidP="0083374A">
            <w:pPr>
              <w:jc w:val="center"/>
            </w:pPr>
            <w:r w:rsidRPr="00D90108">
              <w:t>Первоначальная стоимость *</w:t>
            </w:r>
          </w:p>
        </w:tc>
        <w:tc>
          <w:tcPr>
            <w:tcW w:w="2425" w:type="dxa"/>
            <w:tcBorders>
              <w:top w:val="single" w:sz="4" w:space="0" w:color="auto"/>
              <w:left w:val="single" w:sz="4" w:space="0" w:color="auto"/>
              <w:bottom w:val="single" w:sz="4" w:space="0" w:color="auto"/>
              <w:right w:val="single" w:sz="4" w:space="0" w:color="auto"/>
            </w:tcBorders>
            <w:vAlign w:val="center"/>
          </w:tcPr>
          <w:p w:rsidR="004E40B5" w:rsidRPr="00D90108" w:rsidRDefault="004E40B5" w:rsidP="0083374A">
            <w:pPr>
              <w:jc w:val="center"/>
            </w:pPr>
            <w:r w:rsidRPr="00D90108">
              <w:t>Комплектность</w:t>
            </w:r>
          </w:p>
        </w:tc>
      </w:tr>
      <w:tr w:rsidR="004E40B5" w:rsidRPr="00D90108" w:rsidTr="004E40B5">
        <w:trPr>
          <w:trHeight w:val="275"/>
        </w:trPr>
        <w:tc>
          <w:tcPr>
            <w:tcW w:w="709"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351"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185"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1976"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425"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r>
      <w:tr w:rsidR="004E40B5" w:rsidRPr="00D90108" w:rsidTr="004E40B5">
        <w:trPr>
          <w:trHeight w:val="269"/>
        </w:trPr>
        <w:tc>
          <w:tcPr>
            <w:tcW w:w="709"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351"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185"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1976"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425"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r>
      <w:tr w:rsidR="004E40B5" w:rsidRPr="00D90108" w:rsidTr="004E40B5">
        <w:trPr>
          <w:trHeight w:val="305"/>
        </w:trPr>
        <w:tc>
          <w:tcPr>
            <w:tcW w:w="9646" w:type="dxa"/>
            <w:gridSpan w:val="5"/>
            <w:tcBorders>
              <w:top w:val="single" w:sz="4" w:space="0" w:color="auto"/>
              <w:left w:val="single" w:sz="4" w:space="0" w:color="auto"/>
              <w:bottom w:val="single" w:sz="4" w:space="0" w:color="auto"/>
              <w:right w:val="single" w:sz="4" w:space="0" w:color="auto"/>
            </w:tcBorders>
          </w:tcPr>
          <w:p w:rsidR="004E40B5" w:rsidRPr="00D90108" w:rsidRDefault="004E40B5" w:rsidP="0083374A">
            <w:r w:rsidRPr="00D90108">
              <w:t>Другие характеристики оборудования</w:t>
            </w:r>
          </w:p>
          <w:p w:rsidR="004E40B5" w:rsidRPr="00D90108" w:rsidRDefault="004E40B5" w:rsidP="0083374A"/>
        </w:tc>
      </w:tr>
    </w:tbl>
    <w:p w:rsidR="004E40B5" w:rsidRPr="00D90108" w:rsidRDefault="004E40B5" w:rsidP="004E40B5"/>
    <w:p w:rsidR="004E40B5" w:rsidRPr="00D90108" w:rsidRDefault="004E40B5" w:rsidP="004E40B5">
      <w:pPr>
        <w:spacing w:line="168" w:lineRule="auto"/>
      </w:pPr>
      <w:r w:rsidRPr="00D90108">
        <w:t>Адрес  и место установки (хранения): _____________________________________________________</w:t>
      </w:r>
    </w:p>
    <w:p w:rsidR="004E40B5" w:rsidRPr="00D90108" w:rsidRDefault="004E40B5" w:rsidP="004E40B5">
      <w:pPr>
        <w:pBdr>
          <w:top w:val="single" w:sz="4" w:space="1" w:color="auto"/>
          <w:left w:val="single" w:sz="4" w:space="4" w:color="auto"/>
          <w:bottom w:val="single" w:sz="4" w:space="1" w:color="auto"/>
          <w:right w:val="single" w:sz="4" w:space="4" w:color="auto"/>
        </w:pBdr>
        <w:rPr>
          <w:b/>
          <w:sz w:val="20"/>
          <w:szCs w:val="20"/>
        </w:rPr>
      </w:pPr>
      <w:r w:rsidRPr="00D90108">
        <w:rPr>
          <w:b/>
          <w:sz w:val="20"/>
          <w:szCs w:val="20"/>
        </w:rPr>
        <w:t>Передаваемое оборудование является собственностью ОПЕРАТОРА.</w:t>
      </w:r>
    </w:p>
    <w:p w:rsidR="004E40B5" w:rsidRPr="00D90108" w:rsidRDefault="004E40B5" w:rsidP="004E40B5">
      <w:pPr>
        <w:pBdr>
          <w:top w:val="single" w:sz="4" w:space="1" w:color="auto"/>
          <w:left w:val="single" w:sz="4" w:space="4" w:color="auto"/>
          <w:bottom w:val="single" w:sz="4" w:space="1" w:color="auto"/>
          <w:right w:val="single" w:sz="4" w:space="4" w:color="auto"/>
        </w:pBdr>
        <w:jc w:val="both"/>
        <w:rPr>
          <w:sz w:val="20"/>
          <w:szCs w:val="20"/>
        </w:rPr>
      </w:pPr>
      <w:r w:rsidRPr="00D90108">
        <w:rPr>
          <w:sz w:val="20"/>
          <w:szCs w:val="20"/>
        </w:rPr>
        <w:t xml:space="preserve">АБОНЕНТ не имеет права самостоятельно менять настройки оборудования, вскрывать корпус оборудования. АБОНЕНТ обязан соблюдать условия, указанные в техническом описании на передаваемое оборудование, (параметры электропитания, микроклимата и т.д.). В случае механического или иного повреждения оборудования, допущенного по вине пользователя, замена оборудования на </w:t>
      </w:r>
      <w:proofErr w:type="gramStart"/>
      <w:r w:rsidRPr="00D90108">
        <w:rPr>
          <w:sz w:val="20"/>
          <w:szCs w:val="20"/>
        </w:rPr>
        <w:t>исправное</w:t>
      </w:r>
      <w:proofErr w:type="gramEnd"/>
      <w:r w:rsidRPr="00D90108">
        <w:rPr>
          <w:sz w:val="20"/>
          <w:szCs w:val="20"/>
        </w:rPr>
        <w:t xml:space="preserve"> производится за счет АБОНЕНТА. Возврат оборудования производится в соответствии с указанной комплектностью.</w:t>
      </w:r>
    </w:p>
    <w:p w:rsidR="004E40B5" w:rsidRPr="00D90108" w:rsidRDefault="004E40B5" w:rsidP="004E40B5"/>
    <w:tbl>
      <w:tblPr>
        <w:tblW w:w="0" w:type="auto"/>
        <w:tblInd w:w="108" w:type="dxa"/>
        <w:tblLayout w:type="fixed"/>
        <w:tblLook w:val="0000" w:firstRow="0" w:lastRow="0" w:firstColumn="0" w:lastColumn="0" w:noHBand="0" w:noVBand="0"/>
      </w:tblPr>
      <w:tblGrid>
        <w:gridCol w:w="4680"/>
        <w:gridCol w:w="4818"/>
      </w:tblGrid>
      <w:tr w:rsidR="004E40B5" w:rsidRPr="00D90108" w:rsidTr="0083374A">
        <w:trPr>
          <w:trHeight w:val="809"/>
        </w:trPr>
        <w:tc>
          <w:tcPr>
            <w:tcW w:w="4680" w:type="dxa"/>
          </w:tcPr>
          <w:p w:rsidR="004E40B5" w:rsidRPr="00D90108" w:rsidRDefault="004E40B5" w:rsidP="0083374A">
            <w:pPr>
              <w:pStyle w:val="aff"/>
              <w:jc w:val="center"/>
              <w:rPr>
                <w:rFonts w:ascii="Times New Roman" w:hAnsi="Times New Roman" w:cs="Times New Roman"/>
                <w:sz w:val="24"/>
                <w:szCs w:val="24"/>
              </w:rPr>
            </w:pPr>
            <w:r w:rsidRPr="00D90108">
              <w:rPr>
                <w:rFonts w:ascii="Times New Roman" w:hAnsi="Times New Roman" w:cs="Times New Roman"/>
                <w:sz w:val="24"/>
                <w:szCs w:val="24"/>
              </w:rPr>
              <w:lastRenderedPageBreak/>
              <w:t>Сдал: представитель ОПЕРАТОРА</w:t>
            </w:r>
          </w:p>
          <w:p w:rsidR="004E40B5" w:rsidRPr="00D90108" w:rsidRDefault="004E40B5" w:rsidP="0083374A">
            <w:pPr>
              <w:pStyle w:val="aff"/>
              <w:jc w:val="center"/>
              <w:rPr>
                <w:rFonts w:ascii="Times New Roman" w:hAnsi="Times New Roman" w:cs="Times New Roman"/>
                <w:sz w:val="24"/>
                <w:szCs w:val="24"/>
              </w:rPr>
            </w:pPr>
          </w:p>
          <w:p w:rsidR="004E40B5" w:rsidRPr="00D90108" w:rsidRDefault="004E40B5" w:rsidP="0083374A">
            <w:pPr>
              <w:jc w:val="center"/>
            </w:pPr>
            <w:r w:rsidRPr="00D90108">
              <w:t>_____________________/______________/</w:t>
            </w:r>
          </w:p>
          <w:p w:rsidR="004E40B5" w:rsidRPr="00D90108" w:rsidRDefault="004E40B5" w:rsidP="0083374A">
            <w:pPr>
              <w:jc w:val="center"/>
              <w:rPr>
                <w:b/>
              </w:rPr>
            </w:pPr>
            <w:r w:rsidRPr="00D90108">
              <w:rPr>
                <w:b/>
              </w:rPr>
              <w:t xml:space="preserve"> </w:t>
            </w:r>
          </w:p>
          <w:p w:rsidR="004E40B5" w:rsidRPr="00D90108" w:rsidRDefault="004E40B5" w:rsidP="0083374A">
            <w:pPr>
              <w:jc w:val="center"/>
              <w:rPr>
                <w:rFonts w:eastAsia="MS Mincho"/>
                <w:b/>
              </w:rPr>
            </w:pPr>
            <w:r w:rsidRPr="00D90108">
              <w:t xml:space="preserve">Дата: «____» ___________ </w:t>
            </w:r>
            <w:r w:rsidR="00D90108">
              <w:t xml:space="preserve">20 </w:t>
            </w:r>
            <w:r w:rsidRPr="00D90108">
              <w:t>__г.</w:t>
            </w:r>
          </w:p>
        </w:tc>
        <w:tc>
          <w:tcPr>
            <w:tcW w:w="4818" w:type="dxa"/>
          </w:tcPr>
          <w:p w:rsidR="004E40B5" w:rsidRPr="00D90108" w:rsidRDefault="004E40B5" w:rsidP="0083374A">
            <w:pPr>
              <w:pStyle w:val="aff"/>
              <w:jc w:val="center"/>
              <w:rPr>
                <w:rFonts w:ascii="Times New Roman" w:hAnsi="Times New Roman" w:cs="Times New Roman"/>
                <w:sz w:val="24"/>
                <w:szCs w:val="24"/>
              </w:rPr>
            </w:pPr>
            <w:r w:rsidRPr="00D90108">
              <w:rPr>
                <w:rFonts w:ascii="Times New Roman" w:hAnsi="Times New Roman" w:cs="Times New Roman"/>
                <w:sz w:val="24"/>
                <w:szCs w:val="24"/>
              </w:rPr>
              <w:t>Принял: представитель АБОНЕНТА</w:t>
            </w:r>
          </w:p>
          <w:p w:rsidR="004E40B5" w:rsidRPr="00D90108" w:rsidRDefault="004E40B5" w:rsidP="0083374A">
            <w:pPr>
              <w:pStyle w:val="aff"/>
              <w:jc w:val="center"/>
              <w:rPr>
                <w:rFonts w:ascii="Times New Roman" w:hAnsi="Times New Roman" w:cs="Times New Roman"/>
                <w:sz w:val="24"/>
                <w:szCs w:val="24"/>
              </w:rPr>
            </w:pPr>
          </w:p>
          <w:p w:rsidR="004E40B5" w:rsidRPr="00D90108" w:rsidRDefault="004E40B5" w:rsidP="0083374A">
            <w:pPr>
              <w:pStyle w:val="aff"/>
              <w:tabs>
                <w:tab w:val="left" w:pos="3360"/>
              </w:tabs>
              <w:ind w:left="-412" w:firstLine="412"/>
              <w:jc w:val="center"/>
              <w:rPr>
                <w:rFonts w:ascii="Times New Roman" w:hAnsi="Times New Roman" w:cs="Times New Roman"/>
                <w:sz w:val="24"/>
                <w:szCs w:val="24"/>
              </w:rPr>
            </w:pPr>
            <w:r w:rsidRPr="00D90108">
              <w:rPr>
                <w:rFonts w:ascii="Times New Roman" w:hAnsi="Times New Roman" w:cs="Times New Roman"/>
                <w:sz w:val="24"/>
                <w:szCs w:val="24"/>
              </w:rPr>
              <w:t>_________________/___________/</w:t>
            </w:r>
          </w:p>
          <w:p w:rsidR="004E40B5" w:rsidRPr="00D90108" w:rsidRDefault="004E40B5" w:rsidP="0083374A">
            <w:pPr>
              <w:jc w:val="center"/>
            </w:pPr>
          </w:p>
          <w:p w:rsidR="004E40B5" w:rsidRPr="00D90108" w:rsidRDefault="004E40B5" w:rsidP="0083374A">
            <w:pPr>
              <w:jc w:val="center"/>
              <w:rPr>
                <w:rFonts w:eastAsia="MS Mincho"/>
              </w:rPr>
            </w:pPr>
            <w:r w:rsidRPr="00D90108">
              <w:t xml:space="preserve">Дата: «____» _________ </w:t>
            </w:r>
            <w:r w:rsidR="00D90108">
              <w:t xml:space="preserve">20 </w:t>
            </w:r>
            <w:r w:rsidRPr="00D90108">
              <w:t>__г.</w:t>
            </w:r>
          </w:p>
        </w:tc>
      </w:tr>
    </w:tbl>
    <w:p w:rsidR="004E40B5" w:rsidRPr="00D90108" w:rsidRDefault="004E40B5" w:rsidP="004E40B5"/>
    <w:p w:rsidR="004E40B5" w:rsidRPr="00D90108" w:rsidRDefault="004E40B5" w:rsidP="004E40B5">
      <w:r w:rsidRPr="00D90108">
        <w:t>* - указывается по требованию АБОНЕНТА.</w:t>
      </w:r>
    </w:p>
    <w:tbl>
      <w:tblPr>
        <w:tblW w:w="10848" w:type="dxa"/>
        <w:jc w:val="center"/>
        <w:tblLook w:val="01E0" w:firstRow="1" w:lastRow="1" w:firstColumn="1" w:lastColumn="1" w:noHBand="0" w:noVBand="0"/>
      </w:tblPr>
      <w:tblGrid>
        <w:gridCol w:w="5555"/>
        <w:gridCol w:w="5293"/>
      </w:tblGrid>
      <w:tr w:rsidR="004E40B5" w:rsidRPr="00D90108" w:rsidTr="0083374A">
        <w:trPr>
          <w:trHeight w:val="641"/>
          <w:jc w:val="center"/>
        </w:trPr>
        <w:tc>
          <w:tcPr>
            <w:tcW w:w="4956" w:type="dxa"/>
          </w:tcPr>
          <w:p w:rsidR="004E40B5" w:rsidRPr="00D90108" w:rsidRDefault="004E40B5" w:rsidP="0083374A">
            <w:pPr>
              <w:ind w:firstLine="6"/>
              <w:jc w:val="center"/>
              <w:rPr>
                <w:b/>
              </w:rPr>
            </w:pPr>
          </w:p>
          <w:p w:rsidR="00D90108" w:rsidRDefault="00D90108" w:rsidP="0083374A">
            <w:pPr>
              <w:ind w:firstLine="6"/>
              <w:jc w:val="center"/>
              <w:rPr>
                <w:b/>
              </w:rPr>
            </w:pPr>
          </w:p>
          <w:p w:rsidR="004E40B5" w:rsidRPr="00D90108" w:rsidRDefault="004E40B5" w:rsidP="0083374A">
            <w:pPr>
              <w:ind w:firstLine="6"/>
              <w:jc w:val="center"/>
              <w:rPr>
                <w:b/>
              </w:rPr>
            </w:pPr>
            <w:r w:rsidRPr="00D90108">
              <w:rPr>
                <w:b/>
              </w:rPr>
              <w:t>ОПЕРАТОР</w:t>
            </w:r>
            <w:r w:rsidR="00EF3F08">
              <w:rPr>
                <w:b/>
              </w:rPr>
              <w:t>:</w:t>
            </w:r>
          </w:p>
          <w:p w:rsidR="004E40B5" w:rsidRPr="00D90108" w:rsidRDefault="004E40B5" w:rsidP="0083374A">
            <w:pPr>
              <w:ind w:firstLine="6"/>
              <w:jc w:val="center"/>
            </w:pPr>
            <w:r w:rsidRPr="00D90108">
              <w:t>___________________________</w:t>
            </w:r>
          </w:p>
          <w:p w:rsidR="004E40B5" w:rsidRPr="00EF3F08" w:rsidRDefault="004E40B5" w:rsidP="0083374A">
            <w:pPr>
              <w:ind w:firstLine="6"/>
              <w:jc w:val="center"/>
              <w:rPr>
                <w:i/>
              </w:rPr>
            </w:pPr>
            <w:r w:rsidRPr="00EF3F08">
              <w:rPr>
                <w:i/>
              </w:rPr>
              <w:t>(должность)</w:t>
            </w:r>
          </w:p>
          <w:p w:rsidR="004E40B5" w:rsidRPr="00D90108" w:rsidRDefault="004E40B5" w:rsidP="0083374A">
            <w:pPr>
              <w:ind w:firstLine="6"/>
            </w:pPr>
            <w:r w:rsidRPr="00D90108">
              <w:t>__________________________________</w:t>
            </w:r>
          </w:p>
          <w:p w:rsidR="004E40B5" w:rsidRPr="00EF3F08" w:rsidRDefault="004E40B5" w:rsidP="0083374A">
            <w:pPr>
              <w:ind w:firstLine="6"/>
              <w:jc w:val="center"/>
              <w:rPr>
                <w:i/>
              </w:rPr>
            </w:pPr>
            <w:r w:rsidRPr="00EF3F08">
              <w:rPr>
                <w:i/>
              </w:rPr>
              <w:t>(Ф.И.О.)</w:t>
            </w:r>
          </w:p>
          <w:p w:rsidR="004E40B5" w:rsidRPr="00D90108" w:rsidRDefault="004E40B5" w:rsidP="0083374A">
            <w:pPr>
              <w:ind w:firstLine="6"/>
            </w:pPr>
            <w:r w:rsidRPr="00D90108">
              <w:t xml:space="preserve">                            </w:t>
            </w:r>
          </w:p>
          <w:p w:rsidR="004E40B5" w:rsidRPr="00D90108" w:rsidRDefault="004E40B5" w:rsidP="0083374A">
            <w:pPr>
              <w:ind w:firstLine="6"/>
            </w:pPr>
            <w:r w:rsidRPr="00D90108">
              <w:t xml:space="preserve">        М.П.   «_____» _____________20____г.                     </w:t>
            </w:r>
          </w:p>
        </w:tc>
        <w:tc>
          <w:tcPr>
            <w:tcW w:w="4723" w:type="dxa"/>
          </w:tcPr>
          <w:p w:rsidR="004E40B5" w:rsidRPr="00D90108" w:rsidRDefault="004E40B5" w:rsidP="0083374A">
            <w:pPr>
              <w:ind w:firstLine="6"/>
              <w:jc w:val="center"/>
              <w:rPr>
                <w:b/>
              </w:rPr>
            </w:pPr>
          </w:p>
          <w:p w:rsidR="004E40B5" w:rsidRPr="00D90108" w:rsidRDefault="004E40B5" w:rsidP="0083374A">
            <w:pPr>
              <w:ind w:firstLine="6"/>
              <w:jc w:val="center"/>
              <w:rPr>
                <w:b/>
              </w:rPr>
            </w:pPr>
          </w:p>
          <w:p w:rsidR="004E40B5" w:rsidRPr="00D90108" w:rsidRDefault="004E40B5" w:rsidP="0083374A">
            <w:pPr>
              <w:ind w:firstLine="6"/>
              <w:jc w:val="center"/>
              <w:rPr>
                <w:b/>
              </w:rPr>
            </w:pPr>
            <w:r w:rsidRPr="00D90108">
              <w:rPr>
                <w:b/>
              </w:rPr>
              <w:t>АБОНЕНТ</w:t>
            </w:r>
            <w:r w:rsidR="00EF3F08">
              <w:rPr>
                <w:b/>
              </w:rPr>
              <w:t>:</w:t>
            </w:r>
          </w:p>
          <w:p w:rsidR="004E40B5" w:rsidRPr="00D90108" w:rsidRDefault="004E40B5" w:rsidP="0083374A">
            <w:pPr>
              <w:ind w:firstLine="6"/>
              <w:jc w:val="center"/>
            </w:pPr>
            <w:r w:rsidRPr="00D90108">
              <w:t>___________________________</w:t>
            </w:r>
          </w:p>
          <w:p w:rsidR="004E40B5" w:rsidRPr="00EF3F08" w:rsidRDefault="004E40B5" w:rsidP="0083374A">
            <w:pPr>
              <w:ind w:firstLine="6"/>
              <w:jc w:val="center"/>
              <w:rPr>
                <w:i/>
              </w:rPr>
            </w:pPr>
            <w:r w:rsidRPr="00EF3F08">
              <w:rPr>
                <w:i/>
              </w:rPr>
              <w:t>(должность)</w:t>
            </w:r>
          </w:p>
          <w:p w:rsidR="004E40B5" w:rsidRPr="00D90108" w:rsidRDefault="004E40B5" w:rsidP="0083374A">
            <w:pPr>
              <w:ind w:firstLine="6"/>
            </w:pPr>
            <w:r w:rsidRPr="00D90108">
              <w:t>___________________________________</w:t>
            </w:r>
          </w:p>
          <w:p w:rsidR="004E40B5" w:rsidRPr="00EF3F08" w:rsidRDefault="004E40B5" w:rsidP="0083374A">
            <w:pPr>
              <w:ind w:firstLine="6"/>
              <w:jc w:val="center"/>
              <w:rPr>
                <w:i/>
              </w:rPr>
            </w:pPr>
            <w:r w:rsidRPr="00EF3F08">
              <w:rPr>
                <w:i/>
              </w:rPr>
              <w:t>(Ф.И.О.)</w:t>
            </w:r>
          </w:p>
          <w:p w:rsidR="004E40B5" w:rsidRPr="00D90108" w:rsidRDefault="004E40B5" w:rsidP="0083374A">
            <w:pPr>
              <w:ind w:firstLine="6"/>
            </w:pPr>
            <w:r w:rsidRPr="00D90108">
              <w:t xml:space="preserve">                            </w:t>
            </w:r>
          </w:p>
          <w:p w:rsidR="004E40B5" w:rsidRPr="00D90108" w:rsidRDefault="004E40B5" w:rsidP="0083374A">
            <w:pPr>
              <w:ind w:firstLine="6"/>
            </w:pPr>
            <w:r w:rsidRPr="00D90108">
              <w:t xml:space="preserve">         М.П.   «_____» _____________20___г.                     </w:t>
            </w:r>
          </w:p>
        </w:tc>
      </w:tr>
    </w:tbl>
    <w:p w:rsidR="0094367C" w:rsidRDefault="0094367C"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94367C" w:rsidP="000E2BD9">
      <w:pPr>
        <w:pStyle w:val="af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EF3F08">
        <w:t xml:space="preserve">                     </w:t>
      </w:r>
      <w:r w:rsidR="000E2BD9" w:rsidRPr="00EF3F08">
        <w:t xml:space="preserve">                                                              </w:t>
      </w:r>
      <w:r w:rsidR="000E2BD9">
        <w:t xml:space="preserve">                                                           </w:t>
      </w:r>
    </w:p>
    <w:p w:rsidR="000E2BD9" w:rsidRPr="00653629" w:rsidRDefault="000E2BD9" w:rsidP="000E2BD9">
      <w:pPr>
        <w:pStyle w:val="af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pPr>
      <w:r>
        <w:lastRenderedPageBreak/>
        <w:t xml:space="preserve">                                                                                                    Приложение №4</w:t>
      </w:r>
      <w:r w:rsidRPr="00653629">
        <w:rPr>
          <w:vertAlign w:val="superscript"/>
        </w:rPr>
        <w:footnoteReference w:id="12"/>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w:t>
      </w:r>
      <w:r>
        <w:t>к Договору на оказание</w:t>
      </w:r>
      <w:r w:rsidRPr="00653629">
        <w:t xml:space="preserve"> услуг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№_____  от «___»______ 20__г.</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356C08">
        <w:trPr>
          <w:trHeight w:val="641"/>
        </w:trPr>
        <w:tc>
          <w:tcPr>
            <w:tcW w:w="4956" w:type="dxa"/>
          </w:tcPr>
          <w:p w:rsidR="000E2BD9" w:rsidRPr="00653629" w:rsidRDefault="000E2BD9" w:rsidP="00356C08">
            <w:pPr>
              <w:ind w:firstLine="6"/>
              <w:jc w:val="center"/>
              <w:rPr>
                <w:b/>
              </w:rPr>
            </w:pPr>
            <w:r w:rsidRPr="00653629">
              <w:rPr>
                <w:b/>
              </w:rPr>
              <w:t xml:space="preserve">От </w:t>
            </w:r>
            <w:r>
              <w:rPr>
                <w:b/>
              </w:rPr>
              <w:t>ОПЕРАТОРА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c>
          <w:tcPr>
            <w:tcW w:w="4723" w:type="dxa"/>
          </w:tcPr>
          <w:p w:rsidR="000E2BD9" w:rsidRPr="00653629" w:rsidRDefault="000E2BD9" w:rsidP="00356C08">
            <w:pPr>
              <w:ind w:firstLine="6"/>
              <w:jc w:val="center"/>
              <w:rPr>
                <w:b/>
              </w:rPr>
            </w:pPr>
            <w:r w:rsidRPr="00653629">
              <w:rPr>
                <w:b/>
              </w:rPr>
              <w:t xml:space="preserve">От </w:t>
            </w:r>
            <w:r>
              <w:rPr>
                <w:b/>
              </w:rPr>
              <w:t>АБОНЕНТА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r>
    </w:tbl>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 xml:space="preserve">Форма Акта </w:t>
      </w:r>
      <w:r>
        <w:rPr>
          <w:b/>
        </w:rPr>
        <w:t>об установке сетевого оборудования и начале оказания услуг</w:t>
      </w:r>
    </w:p>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Излагается форма документа об исполнении обязательств контрагентом                        ОАО «МРСК Центра», утвержденная им в качестве формы первичного учетного документа</w:t>
      </w:r>
      <w:r w:rsidRPr="00653629">
        <w:rPr>
          <w:b/>
          <w:vertAlign w:val="superscript"/>
        </w:rPr>
        <w:footnoteReference w:id="13"/>
      </w:r>
      <w:r w:rsidRPr="00653629">
        <w:rPr>
          <w:b/>
        </w:rPr>
        <w:t xml:space="preserve"> </w:t>
      </w:r>
    </w:p>
    <w:p w:rsidR="000E2BD9" w:rsidRPr="00653629" w:rsidRDefault="000E2BD9" w:rsidP="000E2BD9">
      <w:pPr>
        <w:jc w:val="center"/>
      </w:pPr>
    </w:p>
    <w:p w:rsidR="000E2BD9" w:rsidRPr="00653629" w:rsidRDefault="000E2BD9" w:rsidP="000E2BD9">
      <w:pPr>
        <w:jc w:val="both"/>
        <w:rPr>
          <w:rFonts w:ascii="Calibri" w:eastAsia="Calibri" w:hAnsi="Calibri"/>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lastRenderedPageBreak/>
        <w:t xml:space="preserve">                                                                                        Приложение №4</w:t>
      </w:r>
      <w:r w:rsidRPr="00653629">
        <w:rPr>
          <w:vertAlign w:val="superscript"/>
        </w:rPr>
        <w:footnoteReference w:id="14"/>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t xml:space="preserve">                                                                                        к Договору на оказание</w:t>
      </w:r>
      <w:r w:rsidRPr="00653629">
        <w:t xml:space="preserve"> услуг </w:t>
      </w:r>
      <w:r>
        <w:t xml:space="preserve">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rsidRPr="00653629">
        <w:t xml:space="preserve">                                                                </w:t>
      </w:r>
      <w:r>
        <w:t xml:space="preserve">                        </w:t>
      </w:r>
      <w:r w:rsidRPr="00653629">
        <w:t>№</w:t>
      </w:r>
      <w:r>
        <w:t xml:space="preserve"> </w:t>
      </w:r>
      <w:r w:rsidRPr="00653629">
        <w:t>__</w:t>
      </w:r>
      <w:r>
        <w:t>___</w:t>
      </w:r>
      <w:r w:rsidRPr="00653629">
        <w:t>___  от «___»______ 20__г.</w:t>
      </w: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keepNext/>
        <w:tabs>
          <w:tab w:val="left" w:pos="708"/>
        </w:tabs>
        <w:jc w:val="center"/>
        <w:outlineLvl w:val="0"/>
        <w:rPr>
          <w:b/>
          <w:bCs/>
        </w:rPr>
      </w:pPr>
      <w:r>
        <w:rPr>
          <w:b/>
          <w:bCs/>
        </w:rPr>
        <w:t>Форму А</w:t>
      </w:r>
      <w:r w:rsidRPr="00653629">
        <w:rPr>
          <w:b/>
          <w:bCs/>
        </w:rPr>
        <w:t>кта утверждаем:</w:t>
      </w:r>
    </w:p>
    <w:p w:rsidR="000E2BD9" w:rsidRDefault="000E2BD9" w:rsidP="000E2BD9">
      <w:pPr>
        <w:tabs>
          <w:tab w:val="left" w:pos="1701"/>
        </w:tabs>
        <w:ind w:firstLine="705"/>
        <w:jc w:val="center"/>
        <w:rPr>
          <w:color w:val="000000"/>
          <w:spacing w:val="-6"/>
          <w:szCs w:val="25"/>
        </w:rPr>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356C08">
        <w:trPr>
          <w:trHeight w:val="641"/>
        </w:trPr>
        <w:tc>
          <w:tcPr>
            <w:tcW w:w="4956" w:type="dxa"/>
          </w:tcPr>
          <w:p w:rsidR="000E2BD9" w:rsidRPr="00653629" w:rsidRDefault="000E2BD9" w:rsidP="00356C08">
            <w:pPr>
              <w:ind w:firstLine="6"/>
              <w:jc w:val="center"/>
              <w:rPr>
                <w:b/>
              </w:rPr>
            </w:pPr>
            <w:r>
              <w:rPr>
                <w:b/>
              </w:rPr>
              <w:t>От ОПЕРАТОРА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c>
          <w:tcPr>
            <w:tcW w:w="4723" w:type="dxa"/>
          </w:tcPr>
          <w:p w:rsidR="000E2BD9" w:rsidRPr="00653629" w:rsidRDefault="000E2BD9" w:rsidP="00356C08">
            <w:pPr>
              <w:ind w:firstLine="6"/>
              <w:jc w:val="center"/>
              <w:rPr>
                <w:b/>
              </w:rPr>
            </w:pPr>
            <w:r w:rsidRPr="00653629">
              <w:rPr>
                <w:b/>
              </w:rPr>
              <w:t xml:space="preserve">От </w:t>
            </w:r>
            <w:r>
              <w:rPr>
                <w:b/>
              </w:rPr>
              <w:t>АБОНЕНТА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r>
    </w:tbl>
    <w:p w:rsidR="004E40B5" w:rsidRPr="00D90108" w:rsidRDefault="004E40B5" w:rsidP="000E2BD9">
      <w:pPr>
        <w:tabs>
          <w:tab w:val="left" w:pos="1770"/>
        </w:tabs>
        <w:rPr>
          <w:highlight w:val="yellow"/>
        </w:rPr>
      </w:pPr>
    </w:p>
    <w:p w:rsidR="004E40B5" w:rsidRPr="00D90108" w:rsidRDefault="004E40B5" w:rsidP="00801D01">
      <w:pPr>
        <w:tabs>
          <w:tab w:val="left" w:pos="1770"/>
        </w:tabs>
        <w:jc w:val="right"/>
        <w:rPr>
          <w:highlight w:val="yellow"/>
        </w:rPr>
      </w:pPr>
    </w:p>
    <w:p w:rsidR="001A7BD6" w:rsidRPr="00B04E72" w:rsidRDefault="00085D6B" w:rsidP="001A7BD6">
      <w:pPr>
        <w:jc w:val="center"/>
        <w:rPr>
          <w:b/>
        </w:rPr>
      </w:pPr>
      <w:r>
        <w:rPr>
          <w:b/>
        </w:rPr>
        <w:t>Акт</w:t>
      </w:r>
      <w:r w:rsidR="001A7BD6" w:rsidRPr="00C306BB">
        <w:rPr>
          <w:b/>
        </w:rPr>
        <w:t xml:space="preserve"> </w:t>
      </w:r>
      <w:r w:rsidR="001A7BD6" w:rsidRPr="00B04E72">
        <w:rPr>
          <w:b/>
        </w:rPr>
        <w:t xml:space="preserve">об установке сетевого оборудования и </w:t>
      </w:r>
    </w:p>
    <w:p w:rsidR="001A7BD6" w:rsidRPr="00D90108" w:rsidRDefault="001A7BD6" w:rsidP="001A7BD6">
      <w:pPr>
        <w:jc w:val="center"/>
        <w:rPr>
          <w:b/>
        </w:rPr>
      </w:pPr>
      <w:proofErr w:type="gramStart"/>
      <w:r w:rsidRPr="00B04E72">
        <w:rPr>
          <w:b/>
        </w:rPr>
        <w:t>начале</w:t>
      </w:r>
      <w:proofErr w:type="gramEnd"/>
      <w:r w:rsidRPr="00C306BB">
        <w:rPr>
          <w:b/>
        </w:rPr>
        <w:t xml:space="preserve"> оказания Услуг</w:t>
      </w:r>
    </w:p>
    <w:p w:rsidR="001A7BD6" w:rsidRPr="00D90108" w:rsidRDefault="001A7BD6" w:rsidP="001A7BD6">
      <w:pPr>
        <w:pStyle w:val="a8"/>
        <w:widowControl w:val="0"/>
        <w:rPr>
          <w:szCs w:val="24"/>
        </w:rPr>
      </w:pPr>
    </w:p>
    <w:tbl>
      <w:tblPr>
        <w:tblpPr w:leftFromText="180" w:rightFromText="180" w:vertAnchor="text" w:horzAnchor="margin"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3"/>
        <w:gridCol w:w="1754"/>
        <w:gridCol w:w="671"/>
        <w:gridCol w:w="1754"/>
        <w:gridCol w:w="1266"/>
        <w:gridCol w:w="1266"/>
      </w:tblGrid>
      <w:tr w:rsidR="00293328" w:rsidRPr="00D90108" w:rsidTr="00B04E72">
        <w:tc>
          <w:tcPr>
            <w:tcW w:w="601" w:type="dxa"/>
          </w:tcPr>
          <w:p w:rsidR="00293328" w:rsidRPr="00D90108" w:rsidRDefault="001A7BD6" w:rsidP="00A339A9">
            <w:pPr>
              <w:jc w:val="both"/>
            </w:pPr>
            <w:r w:rsidRPr="00D90108">
              <w:rPr>
                <w:snapToGrid w:val="0"/>
              </w:rPr>
              <w:t xml:space="preserve">Мы, нижеподписавшиеся, «ОПЕРАТОР» в </w:t>
            </w:r>
            <w:r w:rsidRPr="00D90108">
              <w:t>лице ________________________,</w:t>
            </w:r>
            <w:r w:rsidRPr="00D90108">
              <w:rPr>
                <w:snapToGrid w:val="0"/>
              </w:rPr>
              <w:t xml:space="preserve"> действующего на основании ______________, с одной стороны, и «АБОНЕНТ» в лице </w:t>
            </w:r>
            <w:r w:rsidRPr="00D90108">
              <w:t>________________________,</w:t>
            </w:r>
            <w:r w:rsidRPr="00D90108">
              <w:rPr>
                <w:snapToGrid w:val="0"/>
              </w:rPr>
              <w:t xml:space="preserve"> действующего на основании ______________, с другой стороны, составили и подписали настоящий Акт в том, что «___» ______________</w:t>
            </w:r>
            <w:r>
              <w:rPr>
                <w:snapToGrid w:val="0"/>
              </w:rPr>
              <w:t xml:space="preserve">20 </w:t>
            </w:r>
            <w:r w:rsidRPr="00D90108">
              <w:rPr>
                <w:snapToGrid w:val="0"/>
              </w:rPr>
              <w:t xml:space="preserve">_г. ОПЕРАТОРОМ </w:t>
            </w:r>
            <w:r w:rsidRPr="00B04E72">
              <w:rPr>
                <w:snapToGrid w:val="0"/>
              </w:rPr>
              <w:t>для АБОНЕНТА</w:t>
            </w:r>
            <w:r w:rsidRPr="00C306BB">
              <w:rPr>
                <w:snapToGrid w:val="0"/>
              </w:rPr>
              <w:t xml:space="preserve"> </w:t>
            </w:r>
            <w:r w:rsidRPr="00B04E72">
              <w:rPr>
                <w:snapToGrid w:val="0"/>
              </w:rPr>
              <w:t>осуществлена установка следующего сетевого оборудования для начала оказания услуг</w:t>
            </w:r>
            <w:r>
              <w:rPr>
                <w:snapToGrid w:val="0"/>
              </w:rPr>
              <w:t xml:space="preserve">: </w:t>
            </w:r>
            <w:r w:rsidR="00293328" w:rsidRPr="00D90108">
              <w:t xml:space="preserve">№ </w:t>
            </w:r>
            <w:proofErr w:type="gramStart"/>
            <w:r w:rsidR="00293328" w:rsidRPr="00D90108">
              <w:t>п</w:t>
            </w:r>
            <w:proofErr w:type="gramEnd"/>
            <w:r w:rsidR="00293328" w:rsidRPr="00D90108">
              <w:t>/п</w:t>
            </w:r>
          </w:p>
        </w:tc>
        <w:tc>
          <w:tcPr>
            <w:tcW w:w="2045" w:type="dxa"/>
          </w:tcPr>
          <w:p w:rsidR="00293328" w:rsidRPr="00D90108" w:rsidRDefault="00293328" w:rsidP="00A339A9">
            <w:pPr>
              <w:jc w:val="center"/>
            </w:pPr>
            <w:r w:rsidRPr="00D90108">
              <w:t xml:space="preserve">Наименование </w:t>
            </w:r>
            <w:r>
              <w:t xml:space="preserve"> установленного сетевого оборудования</w:t>
            </w:r>
          </w:p>
        </w:tc>
        <w:tc>
          <w:tcPr>
            <w:tcW w:w="808" w:type="dxa"/>
          </w:tcPr>
          <w:p w:rsidR="00293328" w:rsidRPr="00D90108" w:rsidRDefault="00293328" w:rsidP="00A339A9">
            <w:pPr>
              <w:jc w:val="center"/>
            </w:pPr>
            <w:r w:rsidRPr="00D90108">
              <w:t>Кол-во</w:t>
            </w:r>
          </w:p>
        </w:tc>
        <w:tc>
          <w:tcPr>
            <w:tcW w:w="2114" w:type="dxa"/>
          </w:tcPr>
          <w:p w:rsidR="00293328" w:rsidRPr="00D90108" w:rsidRDefault="00293328" w:rsidP="00A339A9">
            <w:pPr>
              <w:jc w:val="center"/>
            </w:pPr>
            <w:r>
              <w:t>Технические характеристики установленного оборудования</w:t>
            </w:r>
          </w:p>
        </w:tc>
        <w:tc>
          <w:tcPr>
            <w:tcW w:w="1905" w:type="dxa"/>
          </w:tcPr>
          <w:p w:rsidR="00293328" w:rsidRDefault="00293328" w:rsidP="00293328">
            <w:pPr>
              <w:jc w:val="center"/>
            </w:pPr>
            <w:r>
              <w:t>Стоимость без НДС</w:t>
            </w:r>
          </w:p>
          <w:p w:rsidR="00293328" w:rsidRPr="00D90108" w:rsidRDefault="00293328" w:rsidP="00293328">
            <w:pPr>
              <w:jc w:val="center"/>
            </w:pPr>
            <w:r>
              <w:t>(руб.)</w:t>
            </w:r>
          </w:p>
        </w:tc>
        <w:tc>
          <w:tcPr>
            <w:tcW w:w="1323" w:type="dxa"/>
            <w:shd w:val="clear" w:color="auto" w:fill="auto"/>
          </w:tcPr>
          <w:p w:rsidR="00293328" w:rsidRDefault="00293328" w:rsidP="00293328">
            <w:pPr>
              <w:jc w:val="center"/>
            </w:pPr>
            <w:r>
              <w:t>Стоимость с НДС</w:t>
            </w:r>
          </w:p>
          <w:p w:rsidR="00293328" w:rsidRPr="00D90108" w:rsidRDefault="00293328" w:rsidP="00293328">
            <w:pPr>
              <w:jc w:val="center"/>
            </w:pPr>
            <w:r>
              <w:t>(руб.)</w:t>
            </w:r>
          </w:p>
        </w:tc>
      </w:tr>
      <w:tr w:rsidR="00293328" w:rsidRPr="00D90108" w:rsidTr="00B04E72">
        <w:tc>
          <w:tcPr>
            <w:tcW w:w="601" w:type="dxa"/>
          </w:tcPr>
          <w:p w:rsidR="00293328" w:rsidRPr="00D90108" w:rsidRDefault="00293328" w:rsidP="00A339A9">
            <w:pPr>
              <w:jc w:val="both"/>
            </w:pPr>
          </w:p>
        </w:tc>
        <w:tc>
          <w:tcPr>
            <w:tcW w:w="2045" w:type="dxa"/>
          </w:tcPr>
          <w:p w:rsidR="00293328" w:rsidRPr="00D90108" w:rsidRDefault="00293328" w:rsidP="00A339A9">
            <w:pPr>
              <w:jc w:val="both"/>
            </w:pPr>
          </w:p>
        </w:tc>
        <w:tc>
          <w:tcPr>
            <w:tcW w:w="808" w:type="dxa"/>
          </w:tcPr>
          <w:p w:rsidR="00293328" w:rsidRPr="00D90108" w:rsidRDefault="00293328" w:rsidP="00A339A9">
            <w:pPr>
              <w:jc w:val="both"/>
            </w:pPr>
          </w:p>
        </w:tc>
        <w:tc>
          <w:tcPr>
            <w:tcW w:w="2114" w:type="dxa"/>
          </w:tcPr>
          <w:p w:rsidR="00293328" w:rsidRPr="00D90108" w:rsidRDefault="00293328" w:rsidP="00A339A9">
            <w:pPr>
              <w:jc w:val="both"/>
            </w:pPr>
          </w:p>
        </w:tc>
        <w:tc>
          <w:tcPr>
            <w:tcW w:w="1905" w:type="dxa"/>
          </w:tcPr>
          <w:p w:rsidR="00293328" w:rsidRPr="00D90108" w:rsidRDefault="00293328" w:rsidP="00A339A9">
            <w:pPr>
              <w:jc w:val="both"/>
            </w:pPr>
          </w:p>
        </w:tc>
        <w:tc>
          <w:tcPr>
            <w:tcW w:w="1323" w:type="dxa"/>
            <w:shd w:val="clear" w:color="auto" w:fill="auto"/>
          </w:tcPr>
          <w:p w:rsidR="00293328" w:rsidRPr="00D90108" w:rsidRDefault="00293328" w:rsidP="00A339A9">
            <w:pPr>
              <w:jc w:val="both"/>
            </w:pPr>
          </w:p>
        </w:tc>
      </w:tr>
      <w:tr w:rsidR="00293328" w:rsidRPr="00D90108" w:rsidTr="00B04E72">
        <w:tc>
          <w:tcPr>
            <w:tcW w:w="601" w:type="dxa"/>
          </w:tcPr>
          <w:p w:rsidR="00293328" w:rsidRPr="00D90108" w:rsidRDefault="00293328" w:rsidP="00A339A9">
            <w:pPr>
              <w:jc w:val="both"/>
            </w:pPr>
          </w:p>
        </w:tc>
        <w:tc>
          <w:tcPr>
            <w:tcW w:w="2045" w:type="dxa"/>
          </w:tcPr>
          <w:p w:rsidR="00293328" w:rsidRPr="00D90108" w:rsidRDefault="00293328" w:rsidP="00A339A9">
            <w:pPr>
              <w:jc w:val="both"/>
            </w:pPr>
          </w:p>
        </w:tc>
        <w:tc>
          <w:tcPr>
            <w:tcW w:w="808" w:type="dxa"/>
          </w:tcPr>
          <w:p w:rsidR="00293328" w:rsidRPr="00D90108" w:rsidRDefault="00293328" w:rsidP="00A339A9">
            <w:pPr>
              <w:jc w:val="both"/>
            </w:pPr>
          </w:p>
        </w:tc>
        <w:tc>
          <w:tcPr>
            <w:tcW w:w="2114" w:type="dxa"/>
          </w:tcPr>
          <w:p w:rsidR="00293328" w:rsidRPr="00D90108" w:rsidRDefault="00293328" w:rsidP="00A339A9">
            <w:pPr>
              <w:jc w:val="both"/>
            </w:pPr>
          </w:p>
        </w:tc>
        <w:tc>
          <w:tcPr>
            <w:tcW w:w="1905" w:type="dxa"/>
          </w:tcPr>
          <w:p w:rsidR="00293328" w:rsidRPr="00D90108" w:rsidRDefault="00293328" w:rsidP="00A339A9">
            <w:pPr>
              <w:jc w:val="both"/>
            </w:pPr>
          </w:p>
        </w:tc>
        <w:tc>
          <w:tcPr>
            <w:tcW w:w="1323" w:type="dxa"/>
            <w:shd w:val="clear" w:color="auto" w:fill="auto"/>
          </w:tcPr>
          <w:p w:rsidR="00293328" w:rsidRPr="00D90108" w:rsidRDefault="00293328" w:rsidP="00A339A9">
            <w:pPr>
              <w:jc w:val="both"/>
            </w:pPr>
          </w:p>
        </w:tc>
      </w:tr>
      <w:tr w:rsidR="00293328" w:rsidRPr="00D90108" w:rsidTr="00B04E72">
        <w:tc>
          <w:tcPr>
            <w:tcW w:w="601" w:type="dxa"/>
          </w:tcPr>
          <w:p w:rsidR="00293328" w:rsidRPr="00D90108" w:rsidRDefault="00293328" w:rsidP="00A339A9">
            <w:pPr>
              <w:jc w:val="both"/>
            </w:pPr>
          </w:p>
        </w:tc>
        <w:tc>
          <w:tcPr>
            <w:tcW w:w="4967" w:type="dxa"/>
            <w:gridSpan w:val="3"/>
          </w:tcPr>
          <w:p w:rsidR="00293328" w:rsidRPr="00D90108" w:rsidRDefault="00293328" w:rsidP="00A339A9">
            <w:pPr>
              <w:jc w:val="right"/>
            </w:pPr>
            <w:r>
              <w:t>ИТОГО;</w:t>
            </w:r>
          </w:p>
        </w:tc>
        <w:tc>
          <w:tcPr>
            <w:tcW w:w="1905" w:type="dxa"/>
          </w:tcPr>
          <w:p w:rsidR="00293328" w:rsidRPr="00D90108" w:rsidRDefault="00293328" w:rsidP="00A339A9">
            <w:pPr>
              <w:jc w:val="both"/>
            </w:pPr>
          </w:p>
        </w:tc>
        <w:tc>
          <w:tcPr>
            <w:tcW w:w="1323" w:type="dxa"/>
            <w:shd w:val="clear" w:color="auto" w:fill="auto"/>
          </w:tcPr>
          <w:p w:rsidR="00293328" w:rsidRPr="00D90108" w:rsidRDefault="00293328" w:rsidP="00A339A9">
            <w:pPr>
              <w:jc w:val="both"/>
            </w:pPr>
          </w:p>
        </w:tc>
      </w:tr>
    </w:tbl>
    <w:p w:rsidR="00293328" w:rsidRPr="00D90108" w:rsidRDefault="00293328" w:rsidP="001A7BD6">
      <w:pPr>
        <w:pStyle w:val="a8"/>
        <w:widowControl w:val="0"/>
        <w:rPr>
          <w:szCs w:val="24"/>
        </w:rPr>
      </w:pPr>
    </w:p>
    <w:p w:rsidR="001A7BD6" w:rsidRPr="00D90108" w:rsidRDefault="001A7BD6" w:rsidP="001A7BD6">
      <w:pPr>
        <w:ind w:firstLine="540"/>
        <w:jc w:val="both"/>
      </w:pPr>
      <w:r w:rsidRPr="00D90108">
        <w:lastRenderedPageBreak/>
        <w:t>Настоящий Акт составлен в 2 (двух) экземплярах – по одно</w:t>
      </w:r>
      <w:r w:rsidR="000E2BD9">
        <w:t>му для каждой из СТОРОН Договора</w:t>
      </w:r>
      <w:r>
        <w:t xml:space="preserve"> и является основание для начала оказания услуг в соответствии с условиями Договора</w:t>
      </w:r>
    </w:p>
    <w:p w:rsidR="004E40B5" w:rsidRPr="00D90108" w:rsidRDefault="004E40B5" w:rsidP="001A7BD6">
      <w:pPr>
        <w:tabs>
          <w:tab w:val="left" w:pos="1770"/>
        </w:tabs>
        <w:rPr>
          <w:highlight w:val="yellow"/>
        </w:rPr>
      </w:pPr>
    </w:p>
    <w:p w:rsidR="004E40B5" w:rsidRPr="00D90108" w:rsidRDefault="004E40B5" w:rsidP="00801D01">
      <w:pPr>
        <w:tabs>
          <w:tab w:val="left" w:pos="1770"/>
        </w:tabs>
        <w:jc w:val="right"/>
        <w:rPr>
          <w:highlight w:val="yellow"/>
        </w:rPr>
      </w:pPr>
    </w:p>
    <w:tbl>
      <w:tblPr>
        <w:tblW w:w="10848" w:type="dxa"/>
        <w:jc w:val="center"/>
        <w:tblLook w:val="01E0" w:firstRow="1" w:lastRow="1" w:firstColumn="1" w:lastColumn="1" w:noHBand="0" w:noVBand="0"/>
      </w:tblPr>
      <w:tblGrid>
        <w:gridCol w:w="5555"/>
        <w:gridCol w:w="5293"/>
      </w:tblGrid>
      <w:tr w:rsidR="00D90108" w:rsidRPr="00D90108" w:rsidTr="00D90108">
        <w:trPr>
          <w:trHeight w:val="641"/>
          <w:jc w:val="center"/>
        </w:trPr>
        <w:tc>
          <w:tcPr>
            <w:tcW w:w="5555" w:type="dxa"/>
          </w:tcPr>
          <w:p w:rsidR="00D90108" w:rsidRPr="00D90108" w:rsidRDefault="00D90108" w:rsidP="000E2BD9">
            <w:pPr>
              <w:rPr>
                <w:b/>
              </w:rPr>
            </w:pPr>
          </w:p>
          <w:p w:rsidR="00D90108" w:rsidRPr="00D90108" w:rsidRDefault="00D90108" w:rsidP="0083374A">
            <w:pPr>
              <w:ind w:firstLine="6"/>
              <w:jc w:val="center"/>
              <w:rPr>
                <w:b/>
              </w:rPr>
            </w:pPr>
          </w:p>
          <w:p w:rsidR="00D90108" w:rsidRPr="00D90108" w:rsidRDefault="00D90108" w:rsidP="0083374A">
            <w:pPr>
              <w:ind w:firstLine="6"/>
              <w:jc w:val="center"/>
              <w:rPr>
                <w:b/>
              </w:rPr>
            </w:pPr>
            <w:r w:rsidRPr="00D90108">
              <w:rPr>
                <w:b/>
              </w:rPr>
              <w:t>ОПЕРАТОР</w:t>
            </w:r>
            <w:r w:rsidR="00EF3F08">
              <w:rPr>
                <w:b/>
              </w:rPr>
              <w:t>:</w:t>
            </w:r>
          </w:p>
          <w:p w:rsidR="00D90108" w:rsidRPr="00D90108" w:rsidRDefault="00D90108" w:rsidP="0083374A">
            <w:pPr>
              <w:ind w:firstLine="6"/>
              <w:jc w:val="center"/>
            </w:pPr>
            <w:r w:rsidRPr="00D90108">
              <w:t>___________________________</w:t>
            </w:r>
          </w:p>
          <w:p w:rsidR="00D90108" w:rsidRPr="00EF3F08" w:rsidRDefault="00D90108" w:rsidP="0083374A">
            <w:pPr>
              <w:ind w:firstLine="6"/>
              <w:jc w:val="center"/>
              <w:rPr>
                <w:i/>
              </w:rPr>
            </w:pPr>
            <w:r w:rsidRPr="00EF3F08">
              <w:rPr>
                <w:i/>
              </w:rPr>
              <w:t>(должность)</w:t>
            </w:r>
          </w:p>
          <w:p w:rsidR="00D90108" w:rsidRPr="00D90108" w:rsidRDefault="00D90108" w:rsidP="00EF3F08">
            <w:pPr>
              <w:ind w:firstLine="6"/>
              <w:jc w:val="center"/>
            </w:pPr>
            <w:r w:rsidRPr="00D90108">
              <w:t>__________________________________</w:t>
            </w:r>
          </w:p>
          <w:p w:rsidR="00D90108" w:rsidRPr="00EF3F08" w:rsidRDefault="00D90108" w:rsidP="0083374A">
            <w:pPr>
              <w:ind w:firstLine="6"/>
              <w:jc w:val="center"/>
              <w:rPr>
                <w:i/>
              </w:rPr>
            </w:pPr>
            <w:r w:rsidRPr="00EF3F08">
              <w:rPr>
                <w:i/>
              </w:rPr>
              <w:t>(Ф.И.О.)</w:t>
            </w:r>
          </w:p>
          <w:p w:rsidR="00D90108" w:rsidRPr="00D90108" w:rsidRDefault="00D90108" w:rsidP="0083374A">
            <w:pPr>
              <w:ind w:firstLine="6"/>
            </w:pPr>
            <w:r w:rsidRPr="00D90108">
              <w:t xml:space="preserve">                            </w:t>
            </w:r>
          </w:p>
          <w:p w:rsidR="00D90108" w:rsidRPr="00D90108" w:rsidRDefault="00D90108" w:rsidP="0083374A">
            <w:pPr>
              <w:ind w:firstLine="6"/>
            </w:pPr>
            <w:r w:rsidRPr="00D90108">
              <w:t xml:space="preserve">        М.П.   «_____» _____________20____г.                     </w:t>
            </w:r>
          </w:p>
        </w:tc>
        <w:tc>
          <w:tcPr>
            <w:tcW w:w="5293" w:type="dxa"/>
          </w:tcPr>
          <w:p w:rsidR="00D90108" w:rsidRPr="00D90108" w:rsidRDefault="00D90108" w:rsidP="0083374A">
            <w:pPr>
              <w:ind w:firstLine="6"/>
              <w:jc w:val="center"/>
              <w:rPr>
                <w:b/>
              </w:rPr>
            </w:pPr>
          </w:p>
          <w:p w:rsidR="00D90108" w:rsidRPr="00D90108" w:rsidRDefault="00D90108" w:rsidP="0083374A">
            <w:pPr>
              <w:ind w:firstLine="6"/>
              <w:jc w:val="center"/>
              <w:rPr>
                <w:b/>
              </w:rPr>
            </w:pPr>
          </w:p>
          <w:p w:rsidR="00D90108" w:rsidRPr="00D90108" w:rsidRDefault="00D90108" w:rsidP="0083374A">
            <w:pPr>
              <w:ind w:firstLine="6"/>
              <w:jc w:val="center"/>
              <w:rPr>
                <w:b/>
              </w:rPr>
            </w:pPr>
          </w:p>
          <w:p w:rsidR="00D90108" w:rsidRPr="00D90108" w:rsidRDefault="00D90108" w:rsidP="0083374A">
            <w:pPr>
              <w:ind w:firstLine="6"/>
              <w:jc w:val="center"/>
              <w:rPr>
                <w:b/>
              </w:rPr>
            </w:pPr>
            <w:r w:rsidRPr="00D90108">
              <w:rPr>
                <w:b/>
              </w:rPr>
              <w:t>АБОНЕНТ</w:t>
            </w:r>
            <w:r w:rsidR="00EF3F08">
              <w:rPr>
                <w:b/>
              </w:rPr>
              <w:t>:</w:t>
            </w:r>
          </w:p>
          <w:p w:rsidR="00D90108" w:rsidRPr="00D90108" w:rsidRDefault="00D90108" w:rsidP="0083374A">
            <w:pPr>
              <w:ind w:firstLine="6"/>
              <w:jc w:val="center"/>
            </w:pPr>
            <w:r w:rsidRPr="00D90108">
              <w:t>___________________________</w:t>
            </w:r>
          </w:p>
          <w:p w:rsidR="00D90108" w:rsidRPr="00EF3F08" w:rsidRDefault="00D90108" w:rsidP="0083374A">
            <w:pPr>
              <w:ind w:firstLine="6"/>
              <w:jc w:val="center"/>
              <w:rPr>
                <w:i/>
              </w:rPr>
            </w:pPr>
            <w:r w:rsidRPr="00EF3F08">
              <w:rPr>
                <w:i/>
              </w:rPr>
              <w:t>(должность)</w:t>
            </w:r>
          </w:p>
          <w:p w:rsidR="00D90108" w:rsidRPr="00D90108" w:rsidRDefault="00D90108" w:rsidP="00EF3F08">
            <w:pPr>
              <w:ind w:firstLine="6"/>
              <w:jc w:val="center"/>
            </w:pPr>
            <w:r w:rsidRPr="00D90108">
              <w:t>___________________________________</w:t>
            </w:r>
          </w:p>
          <w:p w:rsidR="00D90108" w:rsidRPr="00EF3F08" w:rsidRDefault="00D90108" w:rsidP="0083374A">
            <w:pPr>
              <w:ind w:firstLine="6"/>
              <w:jc w:val="center"/>
              <w:rPr>
                <w:i/>
              </w:rPr>
            </w:pPr>
            <w:r w:rsidRPr="00EF3F08">
              <w:rPr>
                <w:i/>
              </w:rPr>
              <w:t>(Ф.И.О.)</w:t>
            </w:r>
          </w:p>
          <w:p w:rsidR="00D90108" w:rsidRPr="00D90108" w:rsidRDefault="00D90108" w:rsidP="0083374A">
            <w:pPr>
              <w:ind w:firstLine="6"/>
            </w:pPr>
            <w:r w:rsidRPr="00D90108">
              <w:t xml:space="preserve">                            </w:t>
            </w:r>
          </w:p>
          <w:p w:rsidR="00D90108" w:rsidRPr="00D90108" w:rsidRDefault="00D90108" w:rsidP="0083374A">
            <w:pPr>
              <w:ind w:firstLine="6"/>
            </w:pPr>
            <w:r w:rsidRPr="00D90108">
              <w:t xml:space="preserve">         М.П.   «_____» _____________20___г.                     </w:t>
            </w:r>
          </w:p>
        </w:tc>
      </w:tr>
    </w:tbl>
    <w:p w:rsidR="0094367C" w:rsidRDefault="0094367C"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Pr="00653629" w:rsidRDefault="000E2BD9" w:rsidP="000E2BD9">
      <w:pPr>
        <w:pStyle w:val="af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pPr>
      <w:r>
        <w:lastRenderedPageBreak/>
        <w:t xml:space="preserve">                                                                                                    Приложение №5</w:t>
      </w:r>
      <w:r w:rsidRPr="00653629">
        <w:rPr>
          <w:vertAlign w:val="superscript"/>
        </w:rPr>
        <w:footnoteReference w:id="15"/>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w:t>
      </w:r>
      <w:r>
        <w:t>к Договору на оказание</w:t>
      </w:r>
      <w:r w:rsidRPr="00653629">
        <w:t xml:space="preserve"> услуг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№_____  от «___»______ 20__г.</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356C08">
        <w:trPr>
          <w:trHeight w:val="641"/>
        </w:trPr>
        <w:tc>
          <w:tcPr>
            <w:tcW w:w="4956" w:type="dxa"/>
          </w:tcPr>
          <w:p w:rsidR="000E2BD9" w:rsidRPr="00653629" w:rsidRDefault="000E2BD9" w:rsidP="00356C08">
            <w:pPr>
              <w:ind w:firstLine="6"/>
              <w:jc w:val="center"/>
              <w:rPr>
                <w:b/>
              </w:rPr>
            </w:pPr>
            <w:r w:rsidRPr="00653629">
              <w:rPr>
                <w:b/>
              </w:rPr>
              <w:t xml:space="preserve">От </w:t>
            </w:r>
            <w:r>
              <w:rPr>
                <w:b/>
              </w:rPr>
              <w:t>ОПЕРАТОРА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c>
          <w:tcPr>
            <w:tcW w:w="4723" w:type="dxa"/>
          </w:tcPr>
          <w:p w:rsidR="000E2BD9" w:rsidRPr="00653629" w:rsidRDefault="000E2BD9" w:rsidP="00356C08">
            <w:pPr>
              <w:ind w:firstLine="6"/>
              <w:jc w:val="center"/>
              <w:rPr>
                <w:b/>
              </w:rPr>
            </w:pPr>
            <w:r w:rsidRPr="00653629">
              <w:rPr>
                <w:b/>
              </w:rPr>
              <w:t xml:space="preserve">От </w:t>
            </w:r>
            <w:r>
              <w:rPr>
                <w:b/>
              </w:rPr>
              <w:t>АБОНЕНТА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r>
    </w:tbl>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 xml:space="preserve">Форма Акта </w:t>
      </w:r>
      <w:r>
        <w:rPr>
          <w:b/>
        </w:rPr>
        <w:t>об оказания услуг</w:t>
      </w:r>
    </w:p>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Излагается форма документа об исполнении обязательств контрагентом                        ОАО «МРСК Центра», утвержденная им в качестве формы первичного учетного документа</w:t>
      </w:r>
      <w:r w:rsidRPr="00653629">
        <w:rPr>
          <w:b/>
          <w:vertAlign w:val="superscript"/>
        </w:rPr>
        <w:footnoteReference w:id="16"/>
      </w:r>
      <w:r w:rsidRPr="00653629">
        <w:rPr>
          <w:b/>
        </w:rPr>
        <w:t xml:space="preserve"> </w:t>
      </w:r>
    </w:p>
    <w:p w:rsidR="000E2BD9" w:rsidRPr="00653629" w:rsidRDefault="000E2BD9" w:rsidP="000E2BD9">
      <w:pPr>
        <w:jc w:val="center"/>
      </w:pPr>
    </w:p>
    <w:p w:rsidR="000E2BD9" w:rsidRPr="00653629" w:rsidRDefault="000E2BD9" w:rsidP="000E2BD9">
      <w:pPr>
        <w:jc w:val="both"/>
        <w:rPr>
          <w:rFonts w:ascii="Calibri" w:eastAsia="Calibri" w:hAnsi="Calibri"/>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lastRenderedPageBreak/>
        <w:t xml:space="preserve">                                                                                        Приложение №5</w:t>
      </w:r>
      <w:r w:rsidRPr="00653629">
        <w:rPr>
          <w:vertAlign w:val="superscript"/>
        </w:rPr>
        <w:footnoteReference w:id="17"/>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t xml:space="preserve">                                                                                        к Договору на оказание</w:t>
      </w:r>
      <w:r w:rsidRPr="00653629">
        <w:t xml:space="preserve"> услуг </w:t>
      </w:r>
      <w:r>
        <w:t xml:space="preserve">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rsidRPr="00653629">
        <w:t xml:space="preserve">                                                                </w:t>
      </w:r>
      <w:r>
        <w:t xml:space="preserve">                        </w:t>
      </w:r>
      <w:r w:rsidRPr="00653629">
        <w:t>№</w:t>
      </w:r>
      <w:r>
        <w:t xml:space="preserve"> </w:t>
      </w:r>
      <w:r w:rsidRPr="00653629">
        <w:t>__</w:t>
      </w:r>
      <w:r>
        <w:t>___</w:t>
      </w:r>
      <w:r w:rsidRPr="00653629">
        <w:t>___  от «___»______ 20__г.</w:t>
      </w: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keepNext/>
        <w:tabs>
          <w:tab w:val="left" w:pos="708"/>
        </w:tabs>
        <w:jc w:val="center"/>
        <w:outlineLvl w:val="0"/>
        <w:rPr>
          <w:b/>
          <w:bCs/>
        </w:rPr>
      </w:pPr>
      <w:r>
        <w:rPr>
          <w:b/>
          <w:bCs/>
        </w:rPr>
        <w:t>Форму А</w:t>
      </w:r>
      <w:r w:rsidRPr="00653629">
        <w:rPr>
          <w:b/>
          <w:bCs/>
        </w:rPr>
        <w:t>кта утверждаем:</w:t>
      </w:r>
    </w:p>
    <w:p w:rsidR="000E2BD9" w:rsidRDefault="000E2BD9" w:rsidP="000E2BD9">
      <w:pPr>
        <w:tabs>
          <w:tab w:val="left" w:pos="1701"/>
        </w:tabs>
        <w:ind w:firstLine="705"/>
        <w:jc w:val="center"/>
        <w:rPr>
          <w:color w:val="000000"/>
          <w:spacing w:val="-6"/>
          <w:szCs w:val="25"/>
        </w:rPr>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356C08">
        <w:trPr>
          <w:trHeight w:val="641"/>
        </w:trPr>
        <w:tc>
          <w:tcPr>
            <w:tcW w:w="4956" w:type="dxa"/>
          </w:tcPr>
          <w:p w:rsidR="000E2BD9" w:rsidRPr="00653629" w:rsidRDefault="000E2BD9" w:rsidP="00356C08">
            <w:pPr>
              <w:ind w:firstLine="6"/>
              <w:jc w:val="center"/>
              <w:rPr>
                <w:b/>
              </w:rPr>
            </w:pPr>
            <w:r>
              <w:rPr>
                <w:b/>
              </w:rPr>
              <w:t>От ОПЕРАТОРА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c>
          <w:tcPr>
            <w:tcW w:w="4723" w:type="dxa"/>
          </w:tcPr>
          <w:p w:rsidR="000E2BD9" w:rsidRPr="00653629" w:rsidRDefault="000E2BD9" w:rsidP="00356C08">
            <w:pPr>
              <w:ind w:firstLine="6"/>
              <w:jc w:val="center"/>
              <w:rPr>
                <w:b/>
              </w:rPr>
            </w:pPr>
            <w:r w:rsidRPr="00653629">
              <w:rPr>
                <w:b/>
              </w:rPr>
              <w:t xml:space="preserve">От </w:t>
            </w:r>
            <w:r>
              <w:rPr>
                <w:b/>
              </w:rPr>
              <w:t>АБОНЕНТА</w:t>
            </w:r>
            <w:r w:rsidRPr="00653629">
              <w:rPr>
                <w:b/>
              </w:rPr>
              <w:t>:</w:t>
            </w:r>
          </w:p>
          <w:p w:rsidR="000E2BD9" w:rsidRPr="00653629" w:rsidRDefault="000E2BD9" w:rsidP="00356C08">
            <w:pPr>
              <w:ind w:firstLine="6"/>
            </w:pPr>
          </w:p>
          <w:p w:rsidR="000E2BD9" w:rsidRPr="00653629" w:rsidRDefault="000E2BD9" w:rsidP="00356C08">
            <w:pPr>
              <w:ind w:firstLine="6"/>
              <w:jc w:val="center"/>
            </w:pPr>
            <w:r w:rsidRPr="00653629">
              <w:t>___________________________</w:t>
            </w:r>
          </w:p>
          <w:p w:rsidR="000E2BD9" w:rsidRPr="00653629" w:rsidRDefault="000E2BD9" w:rsidP="00356C08">
            <w:pPr>
              <w:ind w:firstLine="6"/>
              <w:jc w:val="center"/>
              <w:rPr>
                <w:i/>
              </w:rPr>
            </w:pPr>
            <w:r w:rsidRPr="00653629">
              <w:rPr>
                <w:i/>
              </w:rPr>
              <w:t>(должность)</w:t>
            </w:r>
          </w:p>
          <w:p w:rsidR="000E2BD9" w:rsidRPr="00653629" w:rsidRDefault="000E2BD9" w:rsidP="00356C08">
            <w:pPr>
              <w:ind w:firstLine="6"/>
            </w:pPr>
          </w:p>
          <w:p w:rsidR="000E2BD9" w:rsidRPr="00653629" w:rsidRDefault="000E2BD9" w:rsidP="00356C08">
            <w:pPr>
              <w:ind w:firstLine="6"/>
            </w:pPr>
            <w:r w:rsidRPr="00653629">
              <w:t>___________________________________</w:t>
            </w:r>
          </w:p>
          <w:p w:rsidR="000E2BD9" w:rsidRPr="00653629" w:rsidRDefault="000E2BD9" w:rsidP="00356C08">
            <w:pPr>
              <w:ind w:firstLine="6"/>
              <w:jc w:val="center"/>
              <w:rPr>
                <w:i/>
              </w:rPr>
            </w:pPr>
            <w:r w:rsidRPr="00653629">
              <w:rPr>
                <w:i/>
              </w:rPr>
              <w:t>(Ф.И.О.)</w:t>
            </w:r>
          </w:p>
          <w:p w:rsidR="000E2BD9" w:rsidRPr="00653629" w:rsidRDefault="000E2BD9" w:rsidP="00356C08">
            <w:pPr>
              <w:ind w:firstLine="6"/>
            </w:pPr>
            <w:r w:rsidRPr="00653629">
              <w:t xml:space="preserve">                            </w:t>
            </w:r>
          </w:p>
          <w:p w:rsidR="000E2BD9" w:rsidRPr="00653629" w:rsidRDefault="000E2BD9" w:rsidP="00356C08">
            <w:pPr>
              <w:ind w:firstLine="6"/>
            </w:pPr>
            <w:r w:rsidRPr="00653629">
              <w:t xml:space="preserve">         М.П.   «_____» _____________20___г.                     </w:t>
            </w:r>
          </w:p>
        </w:tc>
      </w:tr>
    </w:tbl>
    <w:p w:rsidR="001A7BD6" w:rsidRPr="00B04E72" w:rsidRDefault="001A7BD6" w:rsidP="000E2BD9">
      <w:pPr>
        <w:tabs>
          <w:tab w:val="left" w:pos="1770"/>
        </w:tabs>
      </w:pPr>
    </w:p>
    <w:p w:rsidR="001A7BD6" w:rsidRPr="00B04E72" w:rsidRDefault="00085D6B" w:rsidP="001A7BD6">
      <w:pPr>
        <w:jc w:val="center"/>
        <w:rPr>
          <w:b/>
        </w:rPr>
      </w:pPr>
      <w:r>
        <w:rPr>
          <w:b/>
        </w:rPr>
        <w:t>Акт</w:t>
      </w:r>
      <w:r w:rsidR="001A7BD6" w:rsidRPr="00B04E72">
        <w:rPr>
          <w:b/>
        </w:rPr>
        <w:t xml:space="preserve"> об оказания Услуг</w:t>
      </w:r>
    </w:p>
    <w:p w:rsidR="001A7BD6" w:rsidRPr="00B04E72" w:rsidRDefault="001A7BD6" w:rsidP="001A7BD6">
      <w:pPr>
        <w:pStyle w:val="a8"/>
        <w:widowControl w:val="0"/>
        <w:rPr>
          <w:szCs w:val="24"/>
        </w:rPr>
      </w:pPr>
    </w:p>
    <w:p w:rsidR="001A7BD6" w:rsidRPr="00B04E72" w:rsidRDefault="001A7BD6" w:rsidP="000E2BD9">
      <w:pPr>
        <w:ind w:firstLine="540"/>
        <w:jc w:val="both"/>
      </w:pPr>
      <w:r w:rsidRPr="00B04E72">
        <w:rPr>
          <w:snapToGrid w:val="0"/>
        </w:rPr>
        <w:t xml:space="preserve">Мы, нижеподписавшиеся, «ОПЕРАТОР» в </w:t>
      </w:r>
      <w:r w:rsidRPr="00B04E72">
        <w:t>лице ________________________,</w:t>
      </w:r>
      <w:r w:rsidRPr="00B04E72">
        <w:rPr>
          <w:snapToGrid w:val="0"/>
        </w:rPr>
        <w:t xml:space="preserve"> действующего на основании ______________, с одной стороны, и «АБОНЕНТ» в лице </w:t>
      </w:r>
      <w:r w:rsidRPr="00B04E72">
        <w:t>________________________,</w:t>
      </w:r>
      <w:r w:rsidRPr="00B04E72">
        <w:rPr>
          <w:snapToGrid w:val="0"/>
        </w:rPr>
        <w:t xml:space="preserve"> действующего на основании ______________, с другой стороны, составили и подписали настоящий Акт в том, что «___» ______________20 _г. ОПЕРАТОРОМ оказаны АБОНЕНТУ</w:t>
      </w:r>
      <w:r w:rsidRPr="00B04E72">
        <w:t xml:space="preserve"> единовременные Услуги в соответствии с определенными в вышеуказанном ДОГОВОРЕ условиями.</w:t>
      </w:r>
    </w:p>
    <w:p w:rsidR="001A7BD6" w:rsidRPr="00B04E72" w:rsidRDefault="001A7BD6" w:rsidP="001A7BD6">
      <w:pPr>
        <w:pStyle w:val="a8"/>
        <w:widowControl w:val="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2710"/>
        <w:gridCol w:w="1166"/>
        <w:gridCol w:w="1528"/>
        <w:gridCol w:w="1701"/>
        <w:gridCol w:w="1701"/>
      </w:tblGrid>
      <w:tr w:rsidR="00293328" w:rsidRPr="00293328" w:rsidTr="000E2BD9">
        <w:tc>
          <w:tcPr>
            <w:tcW w:w="800" w:type="dxa"/>
          </w:tcPr>
          <w:p w:rsidR="00293328" w:rsidRPr="00B04E72" w:rsidRDefault="00293328" w:rsidP="00A339A9">
            <w:pPr>
              <w:jc w:val="both"/>
            </w:pPr>
            <w:r w:rsidRPr="00B04E72">
              <w:t xml:space="preserve">№ </w:t>
            </w:r>
            <w:proofErr w:type="gramStart"/>
            <w:r w:rsidRPr="00B04E72">
              <w:t>п</w:t>
            </w:r>
            <w:proofErr w:type="gramEnd"/>
            <w:r w:rsidRPr="00B04E72">
              <w:t>/п</w:t>
            </w:r>
          </w:p>
        </w:tc>
        <w:tc>
          <w:tcPr>
            <w:tcW w:w="2710" w:type="dxa"/>
          </w:tcPr>
          <w:p w:rsidR="00293328" w:rsidRPr="00B04E72" w:rsidRDefault="00293328" w:rsidP="00A339A9">
            <w:pPr>
              <w:jc w:val="center"/>
            </w:pPr>
            <w:r w:rsidRPr="00B04E72">
              <w:t>Наименование Услуги</w:t>
            </w:r>
          </w:p>
        </w:tc>
        <w:tc>
          <w:tcPr>
            <w:tcW w:w="1166" w:type="dxa"/>
          </w:tcPr>
          <w:p w:rsidR="00293328" w:rsidRPr="00B04E72" w:rsidRDefault="00293328" w:rsidP="00A339A9">
            <w:pPr>
              <w:jc w:val="center"/>
            </w:pPr>
            <w:r w:rsidRPr="00B04E72">
              <w:t>Кол-во</w:t>
            </w:r>
          </w:p>
        </w:tc>
        <w:tc>
          <w:tcPr>
            <w:tcW w:w="1528" w:type="dxa"/>
          </w:tcPr>
          <w:p w:rsidR="00293328" w:rsidRPr="00B04E72" w:rsidRDefault="00293328" w:rsidP="00A339A9">
            <w:pPr>
              <w:jc w:val="center"/>
            </w:pPr>
            <w:r w:rsidRPr="00B04E72">
              <w:t>Тариф без НДС (руб.)</w:t>
            </w:r>
          </w:p>
        </w:tc>
        <w:tc>
          <w:tcPr>
            <w:tcW w:w="1701" w:type="dxa"/>
          </w:tcPr>
          <w:p w:rsidR="00293328" w:rsidRPr="00B04E72" w:rsidRDefault="00293328" w:rsidP="00A339A9">
            <w:pPr>
              <w:jc w:val="center"/>
            </w:pPr>
            <w:r w:rsidRPr="00B04E72">
              <w:t>Стоимость без НДС (руб.)</w:t>
            </w:r>
          </w:p>
        </w:tc>
        <w:tc>
          <w:tcPr>
            <w:tcW w:w="1701" w:type="dxa"/>
            <w:shd w:val="clear" w:color="auto" w:fill="auto"/>
          </w:tcPr>
          <w:p w:rsidR="00293328" w:rsidRPr="00B04E72" w:rsidRDefault="00293328" w:rsidP="00A339A9">
            <w:pPr>
              <w:jc w:val="center"/>
            </w:pPr>
            <w:r w:rsidRPr="00B04E72">
              <w:t>НДС (руб.)</w:t>
            </w:r>
          </w:p>
        </w:tc>
      </w:tr>
      <w:tr w:rsidR="00293328" w:rsidRPr="00293328" w:rsidTr="000E2BD9">
        <w:tc>
          <w:tcPr>
            <w:tcW w:w="800" w:type="dxa"/>
          </w:tcPr>
          <w:p w:rsidR="00293328" w:rsidRPr="00B04E72" w:rsidRDefault="00293328" w:rsidP="00A339A9">
            <w:pPr>
              <w:jc w:val="both"/>
            </w:pPr>
          </w:p>
        </w:tc>
        <w:tc>
          <w:tcPr>
            <w:tcW w:w="2710" w:type="dxa"/>
          </w:tcPr>
          <w:p w:rsidR="00293328" w:rsidRPr="00B04E72" w:rsidRDefault="00293328" w:rsidP="00A339A9">
            <w:pPr>
              <w:jc w:val="both"/>
            </w:pPr>
          </w:p>
        </w:tc>
        <w:tc>
          <w:tcPr>
            <w:tcW w:w="1166" w:type="dxa"/>
          </w:tcPr>
          <w:p w:rsidR="00293328" w:rsidRPr="00B04E72" w:rsidRDefault="00293328" w:rsidP="00A339A9">
            <w:pPr>
              <w:jc w:val="both"/>
            </w:pPr>
          </w:p>
        </w:tc>
        <w:tc>
          <w:tcPr>
            <w:tcW w:w="1528" w:type="dxa"/>
          </w:tcPr>
          <w:p w:rsidR="00293328" w:rsidRPr="00B04E72" w:rsidRDefault="00293328" w:rsidP="00A339A9">
            <w:pPr>
              <w:jc w:val="both"/>
            </w:pPr>
          </w:p>
        </w:tc>
        <w:tc>
          <w:tcPr>
            <w:tcW w:w="1701" w:type="dxa"/>
          </w:tcPr>
          <w:p w:rsidR="00293328" w:rsidRPr="00B04E72" w:rsidRDefault="00293328" w:rsidP="00A339A9">
            <w:pPr>
              <w:jc w:val="both"/>
            </w:pPr>
          </w:p>
        </w:tc>
        <w:tc>
          <w:tcPr>
            <w:tcW w:w="1701" w:type="dxa"/>
            <w:shd w:val="clear" w:color="auto" w:fill="auto"/>
          </w:tcPr>
          <w:p w:rsidR="00293328" w:rsidRPr="00B04E72" w:rsidRDefault="00293328" w:rsidP="00A339A9">
            <w:pPr>
              <w:jc w:val="both"/>
            </w:pPr>
          </w:p>
        </w:tc>
      </w:tr>
      <w:tr w:rsidR="00293328" w:rsidRPr="00293328" w:rsidTr="000E2BD9">
        <w:tc>
          <w:tcPr>
            <w:tcW w:w="800" w:type="dxa"/>
          </w:tcPr>
          <w:p w:rsidR="00293328" w:rsidRPr="00B04E72" w:rsidRDefault="00293328" w:rsidP="00A339A9">
            <w:pPr>
              <w:jc w:val="both"/>
            </w:pPr>
          </w:p>
        </w:tc>
        <w:tc>
          <w:tcPr>
            <w:tcW w:w="2710" w:type="dxa"/>
          </w:tcPr>
          <w:p w:rsidR="00293328" w:rsidRPr="00B04E72" w:rsidRDefault="00293328" w:rsidP="00A339A9">
            <w:pPr>
              <w:jc w:val="both"/>
            </w:pPr>
          </w:p>
        </w:tc>
        <w:tc>
          <w:tcPr>
            <w:tcW w:w="1166" w:type="dxa"/>
          </w:tcPr>
          <w:p w:rsidR="00293328" w:rsidRPr="00B04E72" w:rsidRDefault="00293328" w:rsidP="00A339A9">
            <w:pPr>
              <w:jc w:val="both"/>
            </w:pPr>
          </w:p>
        </w:tc>
        <w:tc>
          <w:tcPr>
            <w:tcW w:w="1528" w:type="dxa"/>
          </w:tcPr>
          <w:p w:rsidR="00293328" w:rsidRPr="00B04E72" w:rsidRDefault="00293328" w:rsidP="00A339A9">
            <w:pPr>
              <w:jc w:val="both"/>
            </w:pPr>
          </w:p>
        </w:tc>
        <w:tc>
          <w:tcPr>
            <w:tcW w:w="1701" w:type="dxa"/>
          </w:tcPr>
          <w:p w:rsidR="00293328" w:rsidRPr="00B04E72" w:rsidRDefault="00293328" w:rsidP="00A339A9">
            <w:pPr>
              <w:jc w:val="both"/>
            </w:pPr>
          </w:p>
        </w:tc>
        <w:tc>
          <w:tcPr>
            <w:tcW w:w="1701" w:type="dxa"/>
            <w:shd w:val="clear" w:color="auto" w:fill="auto"/>
          </w:tcPr>
          <w:p w:rsidR="00293328" w:rsidRPr="00B04E72" w:rsidRDefault="00293328" w:rsidP="00A339A9">
            <w:pPr>
              <w:jc w:val="both"/>
            </w:pPr>
          </w:p>
        </w:tc>
      </w:tr>
      <w:tr w:rsidR="00293328" w:rsidRPr="00293328" w:rsidTr="000E2BD9">
        <w:tc>
          <w:tcPr>
            <w:tcW w:w="800" w:type="dxa"/>
          </w:tcPr>
          <w:p w:rsidR="00293328" w:rsidRPr="00B04E72" w:rsidRDefault="00293328" w:rsidP="00A339A9">
            <w:pPr>
              <w:jc w:val="both"/>
            </w:pPr>
          </w:p>
        </w:tc>
        <w:tc>
          <w:tcPr>
            <w:tcW w:w="5404" w:type="dxa"/>
            <w:gridSpan w:val="3"/>
          </w:tcPr>
          <w:p w:rsidR="00293328" w:rsidRPr="00B04E72" w:rsidRDefault="00293328" w:rsidP="00A339A9">
            <w:pPr>
              <w:spacing w:before="100" w:beforeAutospacing="1" w:after="100" w:afterAutospacing="1"/>
              <w:jc w:val="right"/>
            </w:pPr>
            <w:r w:rsidRPr="00B04E72">
              <w:t>ИТОГО:</w:t>
            </w:r>
          </w:p>
        </w:tc>
        <w:tc>
          <w:tcPr>
            <w:tcW w:w="1701" w:type="dxa"/>
          </w:tcPr>
          <w:p w:rsidR="00293328" w:rsidRPr="00B04E72" w:rsidRDefault="00293328" w:rsidP="00A339A9">
            <w:pPr>
              <w:jc w:val="both"/>
            </w:pPr>
          </w:p>
        </w:tc>
        <w:tc>
          <w:tcPr>
            <w:tcW w:w="1701" w:type="dxa"/>
            <w:shd w:val="clear" w:color="auto" w:fill="auto"/>
          </w:tcPr>
          <w:p w:rsidR="00293328" w:rsidRPr="00B04E72" w:rsidRDefault="00293328" w:rsidP="00A339A9">
            <w:pPr>
              <w:jc w:val="both"/>
            </w:pPr>
          </w:p>
        </w:tc>
      </w:tr>
    </w:tbl>
    <w:p w:rsidR="001A7BD6" w:rsidRPr="00B04E72" w:rsidRDefault="001A7BD6" w:rsidP="001A7BD6">
      <w:pPr>
        <w:pStyle w:val="a8"/>
        <w:widowControl w:val="0"/>
        <w:rPr>
          <w:szCs w:val="24"/>
        </w:rPr>
      </w:pPr>
    </w:p>
    <w:p w:rsidR="001A7BD6" w:rsidRPr="00B04E72" w:rsidRDefault="001A7BD6" w:rsidP="001A7BD6">
      <w:pPr>
        <w:ind w:firstLine="540"/>
        <w:jc w:val="both"/>
        <w:rPr>
          <w:i/>
        </w:rPr>
      </w:pPr>
      <w:r w:rsidRPr="00B04E72">
        <w:t xml:space="preserve">Общая стоимость оказанных Услуг составляет </w:t>
      </w:r>
      <w:r w:rsidRPr="00B04E72">
        <w:rPr>
          <w:i/>
        </w:rPr>
        <w:t xml:space="preserve">ЦИФРАМИ </w:t>
      </w:r>
      <w:r w:rsidRPr="00B04E72">
        <w:t xml:space="preserve">рублей </w:t>
      </w:r>
      <w:r w:rsidRPr="00B04E72">
        <w:rPr>
          <w:i/>
        </w:rPr>
        <w:t xml:space="preserve">ЦИФРАМИ </w:t>
      </w:r>
      <w:r w:rsidRPr="00B04E72">
        <w:t>копеек (</w:t>
      </w:r>
      <w:r w:rsidRPr="00B04E72">
        <w:rPr>
          <w:i/>
        </w:rPr>
        <w:t xml:space="preserve">ПРОПИСЬЮ </w:t>
      </w:r>
      <w:r w:rsidRPr="00B04E72">
        <w:t xml:space="preserve">рублей </w:t>
      </w:r>
      <w:r w:rsidRPr="00B04E72">
        <w:rPr>
          <w:i/>
        </w:rPr>
        <w:t>ЦИФРАМИ</w:t>
      </w:r>
      <w:r w:rsidRPr="00B04E72">
        <w:t xml:space="preserve"> копеек), в том числе НДС </w:t>
      </w:r>
      <w:r w:rsidRPr="00B04E72">
        <w:rPr>
          <w:i/>
        </w:rPr>
        <w:t xml:space="preserve"> ЦИФРАМИ </w:t>
      </w:r>
      <w:r w:rsidRPr="00B04E72">
        <w:t xml:space="preserve">рублей </w:t>
      </w:r>
      <w:r w:rsidRPr="00B04E72">
        <w:rPr>
          <w:i/>
        </w:rPr>
        <w:t xml:space="preserve">ЦИФРАМИ </w:t>
      </w:r>
      <w:r w:rsidRPr="00B04E72">
        <w:t>копеек (</w:t>
      </w:r>
      <w:r w:rsidRPr="00B04E72">
        <w:rPr>
          <w:i/>
        </w:rPr>
        <w:t xml:space="preserve">ПРОПИСЬЮ </w:t>
      </w:r>
      <w:r w:rsidRPr="00B04E72">
        <w:t xml:space="preserve">рублей </w:t>
      </w:r>
      <w:r w:rsidRPr="00B04E72">
        <w:rPr>
          <w:i/>
        </w:rPr>
        <w:t>ЦИФРАМИ</w:t>
      </w:r>
      <w:r w:rsidRPr="00B04E72">
        <w:t xml:space="preserve"> копеек).</w:t>
      </w:r>
    </w:p>
    <w:p w:rsidR="001A7BD6" w:rsidRPr="00B04E72" w:rsidRDefault="001A7BD6" w:rsidP="001A7BD6">
      <w:pPr>
        <w:ind w:firstLine="540"/>
        <w:jc w:val="both"/>
      </w:pPr>
      <w:r w:rsidRPr="00B04E72">
        <w:t>СТОРОНЫ не имеют друг к другу претензий по оказанным Услугам.</w:t>
      </w:r>
    </w:p>
    <w:p w:rsidR="001A7BD6" w:rsidRPr="00B04E72" w:rsidRDefault="001A7BD6" w:rsidP="001A7BD6">
      <w:pPr>
        <w:ind w:firstLine="540"/>
        <w:jc w:val="both"/>
      </w:pPr>
      <w:r w:rsidRPr="00B04E72">
        <w:t>Настоящий Акт составлен в 2 (двух) экземплярах – по одному для каждой из СТОРОН ДОГОВОРА</w:t>
      </w:r>
    </w:p>
    <w:tbl>
      <w:tblPr>
        <w:tblW w:w="10848" w:type="dxa"/>
        <w:jc w:val="center"/>
        <w:tblLook w:val="01E0" w:firstRow="1" w:lastRow="1" w:firstColumn="1" w:lastColumn="1" w:noHBand="0" w:noVBand="0"/>
      </w:tblPr>
      <w:tblGrid>
        <w:gridCol w:w="5555"/>
        <w:gridCol w:w="5293"/>
      </w:tblGrid>
      <w:tr w:rsidR="001A7BD6" w:rsidRPr="00D90108" w:rsidTr="00A339A9">
        <w:trPr>
          <w:trHeight w:val="641"/>
          <w:jc w:val="center"/>
        </w:trPr>
        <w:tc>
          <w:tcPr>
            <w:tcW w:w="5555" w:type="dxa"/>
          </w:tcPr>
          <w:p w:rsidR="001A7BD6" w:rsidRPr="00B04E72" w:rsidRDefault="001A7BD6" w:rsidP="00A339A9">
            <w:pPr>
              <w:ind w:firstLine="6"/>
              <w:jc w:val="center"/>
              <w:rPr>
                <w:b/>
              </w:rPr>
            </w:pPr>
          </w:p>
          <w:p w:rsidR="001A7BD6" w:rsidRPr="00B04E72" w:rsidRDefault="001A7BD6" w:rsidP="00A339A9">
            <w:pPr>
              <w:rPr>
                <w:b/>
              </w:rPr>
            </w:pPr>
          </w:p>
          <w:p w:rsidR="001A7BD6" w:rsidRPr="00B04E72" w:rsidRDefault="001A7BD6" w:rsidP="00A339A9">
            <w:pPr>
              <w:ind w:firstLine="6"/>
              <w:jc w:val="center"/>
              <w:rPr>
                <w:b/>
              </w:rPr>
            </w:pPr>
            <w:r w:rsidRPr="00B04E72">
              <w:rPr>
                <w:b/>
              </w:rPr>
              <w:t>ОПЕРАТОР</w:t>
            </w:r>
            <w:r w:rsidR="00EF3F08">
              <w:rPr>
                <w:b/>
              </w:rPr>
              <w:t>:</w:t>
            </w:r>
          </w:p>
          <w:p w:rsidR="001A7BD6" w:rsidRPr="00B04E72" w:rsidRDefault="001A7BD6" w:rsidP="00A339A9">
            <w:pPr>
              <w:ind w:firstLine="6"/>
              <w:jc w:val="center"/>
            </w:pPr>
            <w:r w:rsidRPr="00B04E72">
              <w:t>___________________________</w:t>
            </w:r>
          </w:p>
          <w:p w:rsidR="001A7BD6" w:rsidRPr="00EF3F08" w:rsidRDefault="001A7BD6" w:rsidP="00A339A9">
            <w:pPr>
              <w:ind w:firstLine="6"/>
              <w:jc w:val="center"/>
              <w:rPr>
                <w:i/>
              </w:rPr>
            </w:pPr>
            <w:r w:rsidRPr="00EF3F08">
              <w:rPr>
                <w:i/>
              </w:rPr>
              <w:t>(должность)</w:t>
            </w:r>
          </w:p>
          <w:p w:rsidR="001A7BD6" w:rsidRPr="00B04E72" w:rsidRDefault="001A7BD6" w:rsidP="00EF3F08">
            <w:pPr>
              <w:ind w:firstLine="6"/>
              <w:jc w:val="center"/>
            </w:pPr>
            <w:r w:rsidRPr="00B04E72">
              <w:t>__________________________________</w:t>
            </w:r>
          </w:p>
          <w:p w:rsidR="001A7BD6" w:rsidRPr="00EF3F08" w:rsidRDefault="001A7BD6" w:rsidP="00A339A9">
            <w:pPr>
              <w:ind w:firstLine="6"/>
              <w:jc w:val="center"/>
              <w:rPr>
                <w:i/>
              </w:rPr>
            </w:pPr>
            <w:r w:rsidRPr="00EF3F08">
              <w:rPr>
                <w:i/>
              </w:rPr>
              <w:t>(Ф.И.О.)</w:t>
            </w:r>
          </w:p>
          <w:p w:rsidR="001A7BD6" w:rsidRPr="00B04E72" w:rsidRDefault="001A7BD6" w:rsidP="00A339A9">
            <w:pPr>
              <w:ind w:firstLine="6"/>
            </w:pPr>
            <w:r w:rsidRPr="00B04E72">
              <w:t xml:space="preserve">                            </w:t>
            </w:r>
          </w:p>
          <w:p w:rsidR="001A7BD6" w:rsidRPr="00B04E72" w:rsidRDefault="001A7BD6" w:rsidP="00A339A9">
            <w:pPr>
              <w:ind w:firstLine="6"/>
            </w:pPr>
            <w:r w:rsidRPr="00B04E72">
              <w:t xml:space="preserve">        М.П.   «_____» _____________20____г.                     </w:t>
            </w:r>
          </w:p>
        </w:tc>
        <w:tc>
          <w:tcPr>
            <w:tcW w:w="5293" w:type="dxa"/>
          </w:tcPr>
          <w:p w:rsidR="001A7BD6" w:rsidRPr="00B04E72" w:rsidRDefault="001A7BD6" w:rsidP="00A339A9">
            <w:pPr>
              <w:rPr>
                <w:b/>
              </w:rPr>
            </w:pPr>
          </w:p>
          <w:p w:rsidR="001A7BD6" w:rsidRPr="00B04E72" w:rsidRDefault="001A7BD6" w:rsidP="00A339A9">
            <w:pPr>
              <w:ind w:firstLine="6"/>
              <w:jc w:val="center"/>
              <w:rPr>
                <w:b/>
              </w:rPr>
            </w:pPr>
          </w:p>
          <w:p w:rsidR="001A7BD6" w:rsidRPr="00B04E72" w:rsidRDefault="001A7BD6" w:rsidP="00A339A9">
            <w:pPr>
              <w:ind w:firstLine="6"/>
              <w:jc w:val="center"/>
              <w:rPr>
                <w:b/>
              </w:rPr>
            </w:pPr>
            <w:r w:rsidRPr="00B04E72">
              <w:rPr>
                <w:b/>
              </w:rPr>
              <w:t>АБОНЕНТ</w:t>
            </w:r>
            <w:r w:rsidR="00EF3F08">
              <w:rPr>
                <w:b/>
              </w:rPr>
              <w:t>:</w:t>
            </w:r>
          </w:p>
          <w:p w:rsidR="001A7BD6" w:rsidRPr="00B04E72" w:rsidRDefault="001A7BD6" w:rsidP="00A339A9">
            <w:pPr>
              <w:ind w:firstLine="6"/>
              <w:jc w:val="center"/>
            </w:pPr>
            <w:r w:rsidRPr="00B04E72">
              <w:t>___________________________</w:t>
            </w:r>
          </w:p>
          <w:p w:rsidR="001A7BD6" w:rsidRPr="00EF3F08" w:rsidRDefault="001A7BD6" w:rsidP="00A339A9">
            <w:pPr>
              <w:ind w:firstLine="6"/>
              <w:jc w:val="center"/>
              <w:rPr>
                <w:i/>
              </w:rPr>
            </w:pPr>
            <w:r w:rsidRPr="00EF3F08">
              <w:rPr>
                <w:i/>
              </w:rPr>
              <w:t>(должность)</w:t>
            </w:r>
          </w:p>
          <w:p w:rsidR="001A7BD6" w:rsidRPr="00B04E72" w:rsidRDefault="001A7BD6" w:rsidP="00EF3F08">
            <w:pPr>
              <w:ind w:firstLine="6"/>
              <w:jc w:val="center"/>
            </w:pPr>
            <w:r w:rsidRPr="00B04E72">
              <w:t>___________________________________</w:t>
            </w:r>
          </w:p>
          <w:p w:rsidR="001A7BD6" w:rsidRPr="00EF3F08" w:rsidRDefault="001A7BD6" w:rsidP="00A339A9">
            <w:pPr>
              <w:ind w:firstLine="6"/>
              <w:jc w:val="center"/>
              <w:rPr>
                <w:i/>
              </w:rPr>
            </w:pPr>
            <w:r w:rsidRPr="00EF3F08">
              <w:rPr>
                <w:i/>
              </w:rPr>
              <w:t>(Ф.И.О.)</w:t>
            </w:r>
          </w:p>
          <w:p w:rsidR="001A7BD6" w:rsidRPr="00B04E72" w:rsidRDefault="001A7BD6" w:rsidP="00A339A9">
            <w:pPr>
              <w:ind w:firstLine="6"/>
            </w:pPr>
            <w:r w:rsidRPr="00B04E72">
              <w:t xml:space="preserve">                            </w:t>
            </w:r>
          </w:p>
          <w:p w:rsidR="001A7BD6" w:rsidRPr="00D90108" w:rsidRDefault="001A7BD6" w:rsidP="00A339A9">
            <w:pPr>
              <w:ind w:firstLine="6"/>
            </w:pPr>
            <w:r w:rsidRPr="00B04E72">
              <w:t xml:space="preserve">         М.П.   «_____» _____________20___г.</w:t>
            </w:r>
            <w:r w:rsidRPr="00D90108">
              <w:t xml:space="preserve">                     </w:t>
            </w:r>
          </w:p>
        </w:tc>
      </w:tr>
    </w:tbl>
    <w:p w:rsidR="001A7BD6" w:rsidRDefault="001A7BD6" w:rsidP="001A7BD6">
      <w:pPr>
        <w:tabs>
          <w:tab w:val="left" w:pos="1770"/>
        </w:tabs>
        <w:jc w:val="right"/>
        <w:rPr>
          <w:highlight w:val="yellow"/>
        </w:rPr>
      </w:pPr>
    </w:p>
    <w:p w:rsidR="001A7BD6" w:rsidRDefault="001A7BD6" w:rsidP="000E2BD9">
      <w:pPr>
        <w:widowControl w:val="0"/>
        <w:autoSpaceDE w:val="0"/>
        <w:autoSpaceDN w:val="0"/>
        <w:adjustRightInd w:val="0"/>
        <w:outlineLvl w:val="0"/>
        <w:rPr>
          <w:b/>
        </w:rPr>
      </w:pPr>
    </w:p>
    <w:p w:rsidR="00652562" w:rsidRDefault="00652562" w:rsidP="00EF3F08">
      <w:pPr>
        <w:tabs>
          <w:tab w:val="num" w:pos="284"/>
        </w:tabs>
      </w:pPr>
    </w:p>
    <w:p w:rsidR="001A7BD6" w:rsidRPr="00947EF3" w:rsidRDefault="0094367C" w:rsidP="0094367C">
      <w:pPr>
        <w:tabs>
          <w:tab w:val="left" w:pos="1770"/>
        </w:tabs>
      </w:pPr>
      <w:r>
        <w:t xml:space="preserve">                                                              </w:t>
      </w:r>
      <w:r w:rsidR="001A7BD6" w:rsidRPr="00947EF3">
        <w:t>Приложение № 6</w:t>
      </w:r>
    </w:p>
    <w:p w:rsidR="00085D6B" w:rsidRPr="00947EF3" w:rsidRDefault="00085D6B" w:rsidP="00085D6B">
      <w:pPr>
        <w:widowControl w:val="0"/>
        <w:autoSpaceDE w:val="0"/>
        <w:autoSpaceDN w:val="0"/>
        <w:adjustRightInd w:val="0"/>
        <w:spacing w:line="201" w:lineRule="atLeast"/>
        <w:ind w:left="2880" w:hanging="38"/>
      </w:pPr>
      <w:r w:rsidRPr="00947EF3">
        <w:t xml:space="preserve">               к Д</w:t>
      </w:r>
      <w:r w:rsidR="001A7BD6" w:rsidRPr="00947EF3">
        <w:t xml:space="preserve">оговору об оказании услуг связи </w:t>
      </w:r>
    </w:p>
    <w:p w:rsidR="001A7BD6" w:rsidRPr="00947EF3" w:rsidRDefault="00085D6B" w:rsidP="00085D6B">
      <w:pPr>
        <w:widowControl w:val="0"/>
        <w:autoSpaceDE w:val="0"/>
        <w:autoSpaceDN w:val="0"/>
        <w:adjustRightInd w:val="0"/>
        <w:spacing w:line="201" w:lineRule="atLeast"/>
        <w:ind w:left="2880" w:hanging="38"/>
      </w:pPr>
      <w:r w:rsidRPr="00947EF3">
        <w:t xml:space="preserve">               </w:t>
      </w:r>
      <w:r w:rsidR="0094367C" w:rsidRPr="00947EF3">
        <w:t>по передаче данных</w:t>
      </w:r>
    </w:p>
    <w:p w:rsidR="001A7BD6" w:rsidRPr="00947EF3" w:rsidRDefault="0094367C" w:rsidP="0094367C">
      <w:pPr>
        <w:tabs>
          <w:tab w:val="left" w:pos="1770"/>
        </w:tabs>
        <w:jc w:val="center"/>
      </w:pPr>
      <w:r w:rsidRPr="00947EF3">
        <w:t xml:space="preserve">                                     </w:t>
      </w:r>
      <w:r w:rsidR="001A7BD6" w:rsidRPr="00947EF3">
        <w:t>№_____________ от «__» ______ 20___ г.</w:t>
      </w:r>
    </w:p>
    <w:p w:rsidR="001A7BD6" w:rsidRPr="00293328" w:rsidRDefault="001A7BD6" w:rsidP="001A7BD6">
      <w:pPr>
        <w:ind w:left="432"/>
        <w:jc w:val="right"/>
        <w:outlineLvl w:val="0"/>
      </w:pPr>
    </w:p>
    <w:p w:rsidR="001A7BD6" w:rsidRPr="00293328" w:rsidRDefault="001A7BD6" w:rsidP="001A7BD6">
      <w:pPr>
        <w:widowControl w:val="0"/>
        <w:autoSpaceDE w:val="0"/>
        <w:autoSpaceDN w:val="0"/>
        <w:adjustRightInd w:val="0"/>
        <w:jc w:val="center"/>
        <w:outlineLvl w:val="0"/>
        <w:rPr>
          <w:b/>
        </w:rPr>
      </w:pPr>
    </w:p>
    <w:p w:rsidR="001A7BD6" w:rsidRPr="00293328" w:rsidRDefault="001A7BD6" w:rsidP="001A7BD6">
      <w:pPr>
        <w:widowControl w:val="0"/>
        <w:autoSpaceDE w:val="0"/>
        <w:autoSpaceDN w:val="0"/>
        <w:adjustRightInd w:val="0"/>
        <w:jc w:val="center"/>
        <w:outlineLvl w:val="0"/>
        <w:rPr>
          <w:b/>
        </w:rPr>
      </w:pPr>
      <w:r w:rsidRPr="00B04E72">
        <w:rPr>
          <w:b/>
        </w:rPr>
        <w:t>Технические особенности по оказанию услуги по передаче данных</w:t>
      </w:r>
      <w:r w:rsidRPr="00293328">
        <w:rPr>
          <w:rStyle w:val="af9"/>
          <w:b/>
        </w:rPr>
        <w:footnoteReference w:id="18"/>
      </w:r>
    </w:p>
    <w:p w:rsidR="001A7BD6" w:rsidRPr="00293328" w:rsidRDefault="001A7BD6" w:rsidP="00652562">
      <w:pPr>
        <w:tabs>
          <w:tab w:val="num" w:pos="284"/>
        </w:tabs>
        <w:ind w:left="284"/>
        <w:jc w:val="center"/>
      </w:pPr>
    </w:p>
    <w:p w:rsidR="001A7BD6" w:rsidRPr="00293328" w:rsidRDefault="001A7BD6" w:rsidP="00652562">
      <w:pPr>
        <w:tabs>
          <w:tab w:val="num" w:pos="284"/>
        </w:tabs>
        <w:ind w:left="284"/>
        <w:jc w:val="center"/>
      </w:pPr>
    </w:p>
    <w:p w:rsidR="00652562" w:rsidRPr="00293328" w:rsidRDefault="001A7BD6" w:rsidP="001A7BD6">
      <w:pPr>
        <w:ind w:left="284"/>
      </w:pPr>
      <w:r w:rsidRPr="00293328">
        <w:t>1.</w:t>
      </w:r>
      <w:r w:rsidR="00652562" w:rsidRPr="00293328">
        <w:t>Соглашение об уровне обслуживания (SLA):</w:t>
      </w:r>
    </w:p>
    <w:p w:rsidR="00652562" w:rsidRPr="00652562" w:rsidRDefault="00652562" w:rsidP="00652562">
      <w:pPr>
        <w:ind w:left="284"/>
        <w:jc w:val="both"/>
      </w:pPr>
      <w:r w:rsidRPr="00293328">
        <w:t>Настоящее соглашение об уровне обслуживания (далее «Соглашение</w:t>
      </w:r>
      <w:r w:rsidRPr="00652562">
        <w:t>») описывает гарантированные уровни качества услуг по передаче данных (далее «Услуг») на основе виртуальной частной сети для нужд «Абонента», а также процедур, связанных с устранением неисправностей, проведением плановых ремонтных работ и сервисной поддержкой со стороны «Оператора». В настоящем Соглашении также приводятся количественные показатели уровня качества предоставляемых Услуг.</w:t>
      </w:r>
    </w:p>
    <w:p w:rsidR="00652562" w:rsidRPr="00652562" w:rsidRDefault="00652562" w:rsidP="00652562">
      <w:pPr>
        <w:ind w:left="284"/>
        <w:jc w:val="both"/>
      </w:pPr>
    </w:p>
    <w:p w:rsidR="00652562" w:rsidRPr="00652562" w:rsidRDefault="00652562" w:rsidP="00E947D3">
      <w:pPr>
        <w:keepNext/>
        <w:numPr>
          <w:ilvl w:val="0"/>
          <w:numId w:val="11"/>
        </w:numPr>
        <w:spacing w:before="240" w:after="60"/>
        <w:ind w:left="284" w:firstLine="0"/>
        <w:outlineLvl w:val="0"/>
        <w:rPr>
          <w:vanish/>
        </w:rPr>
      </w:pPr>
      <w:bookmarkStart w:id="3" w:name="_Toc253605090"/>
    </w:p>
    <w:p w:rsidR="00652562" w:rsidRPr="00652562" w:rsidRDefault="00652562" w:rsidP="00E947D3">
      <w:pPr>
        <w:keepNext/>
        <w:numPr>
          <w:ilvl w:val="0"/>
          <w:numId w:val="11"/>
        </w:numPr>
        <w:spacing w:before="240" w:after="60"/>
        <w:ind w:left="284" w:firstLine="0"/>
        <w:outlineLvl w:val="0"/>
        <w:rPr>
          <w:vanish/>
        </w:rPr>
      </w:pPr>
    </w:p>
    <w:p w:rsidR="00652562" w:rsidRPr="00652562" w:rsidRDefault="00652562" w:rsidP="00E947D3">
      <w:pPr>
        <w:keepNext/>
        <w:numPr>
          <w:ilvl w:val="1"/>
          <w:numId w:val="11"/>
        </w:numPr>
        <w:ind w:left="284" w:firstLine="0"/>
        <w:outlineLvl w:val="0"/>
      </w:pPr>
      <w:r w:rsidRPr="00652562">
        <w:t>Управление устранением неисправностей</w:t>
      </w:r>
      <w:bookmarkEnd w:id="3"/>
    </w:p>
    <w:p w:rsidR="00652562" w:rsidRPr="00652562" w:rsidRDefault="00652562" w:rsidP="00652562"/>
    <w:p w:rsidR="00652562" w:rsidRPr="00652562" w:rsidRDefault="00652562" w:rsidP="00652562">
      <w:pPr>
        <w:keepNext/>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84"/>
        <w:outlineLvl w:val="1"/>
      </w:pPr>
      <w:bookmarkStart w:id="4" w:name="_Toc249777385"/>
      <w:bookmarkStart w:id="5" w:name="_Toc253605091"/>
      <w:r w:rsidRPr="00652562">
        <w:t>2.1.1   Определение неисправности и  недоступности</w:t>
      </w:r>
      <w:bookmarkEnd w:id="4"/>
      <w:bookmarkEnd w:id="5"/>
    </w:p>
    <w:p w:rsidR="00652562" w:rsidRPr="00652562" w:rsidRDefault="00652562" w:rsidP="00652562">
      <w:pPr>
        <w:ind w:left="360" w:firstLine="207"/>
        <w:jc w:val="both"/>
      </w:pPr>
      <w:r w:rsidRPr="00652562">
        <w:t>Услуга считается недоступной, если она вышла из строя в связи с неисправностью. Под неисправностью понимается состояние Услуги, когда она не готова к эксплуатации или её эксплуатационные характеристики не соответствуют гарантированным ОПЕРАТОРОМ параметрам.</w:t>
      </w:r>
    </w:p>
    <w:p w:rsidR="00652562" w:rsidRPr="00652562" w:rsidRDefault="00652562" w:rsidP="00652562">
      <w:pPr>
        <w:tabs>
          <w:tab w:val="num" w:pos="851"/>
        </w:tabs>
        <w:ind w:left="360" w:firstLine="207"/>
        <w:jc w:val="both"/>
      </w:pPr>
      <w:r w:rsidRPr="00652562">
        <w:t>Отключения (простои), вызванные любой из перечисленных ниже причин, не классифицируются как  недоступность или неисправность и не являются основанием для заявления АБОНЕНТОМ своих прав на получение перерасчета оплаты Услуги:</w:t>
      </w:r>
    </w:p>
    <w:p w:rsidR="00652562" w:rsidRPr="00652562" w:rsidRDefault="00652562" w:rsidP="00E947D3">
      <w:pPr>
        <w:numPr>
          <w:ilvl w:val="0"/>
          <w:numId w:val="7"/>
        </w:numPr>
        <w:ind w:left="851" w:hanging="425"/>
        <w:jc w:val="both"/>
        <w:rPr>
          <w:color w:val="000000"/>
        </w:rPr>
      </w:pPr>
      <w:r w:rsidRPr="00652562">
        <w:rPr>
          <w:color w:val="000000"/>
        </w:rPr>
        <w:t>Проведение плановых или аварийных ремонтных работ    с уведомлением АБОНЕНТА в сроки, определенные в настоящем Соглашении;</w:t>
      </w:r>
    </w:p>
    <w:p w:rsidR="00652562" w:rsidRPr="00652562" w:rsidRDefault="00652562" w:rsidP="00E947D3">
      <w:pPr>
        <w:numPr>
          <w:ilvl w:val="0"/>
          <w:numId w:val="7"/>
        </w:numPr>
        <w:ind w:left="851" w:hanging="425"/>
        <w:jc w:val="both"/>
      </w:pPr>
      <w:r w:rsidRPr="00652562">
        <w:t>Работа оборудования в особых режимах по запросу АБОНЕНТА;</w:t>
      </w:r>
    </w:p>
    <w:p w:rsidR="00652562" w:rsidRPr="00652562" w:rsidRDefault="00652562" w:rsidP="00E947D3">
      <w:pPr>
        <w:numPr>
          <w:ilvl w:val="0"/>
          <w:numId w:val="7"/>
        </w:numPr>
        <w:ind w:left="851" w:hanging="425"/>
        <w:jc w:val="both"/>
      </w:pPr>
      <w:r w:rsidRPr="00652562">
        <w:t>Тестирование Услуги по запросу АБОНЕНТА в случае, когда не было выявлено никакой неисправности или недоступности;</w:t>
      </w:r>
    </w:p>
    <w:p w:rsidR="00652562" w:rsidRPr="00652562" w:rsidRDefault="00652562" w:rsidP="00E947D3">
      <w:pPr>
        <w:numPr>
          <w:ilvl w:val="0"/>
          <w:numId w:val="7"/>
        </w:numPr>
        <w:ind w:left="851" w:hanging="425"/>
        <w:jc w:val="both"/>
      </w:pPr>
      <w:r w:rsidRPr="00652562">
        <w:t>Неисправности или дефекты оборудования АБОНЕНТА или неисправности или дефекты оборудования других лиц, которым АБОНЕНТ передал право пользования Услуги;</w:t>
      </w:r>
    </w:p>
    <w:p w:rsidR="00652562" w:rsidRPr="00652562" w:rsidRDefault="00652562" w:rsidP="00E947D3">
      <w:pPr>
        <w:numPr>
          <w:ilvl w:val="0"/>
          <w:numId w:val="7"/>
        </w:numPr>
        <w:ind w:left="851" w:hanging="425"/>
        <w:jc w:val="both"/>
      </w:pPr>
      <w:r w:rsidRPr="00652562">
        <w:t>Неправомерные действия АБОНЕНТА;</w:t>
      </w:r>
    </w:p>
    <w:p w:rsidR="00652562" w:rsidRPr="00652562" w:rsidRDefault="00652562" w:rsidP="00E947D3">
      <w:pPr>
        <w:numPr>
          <w:ilvl w:val="0"/>
          <w:numId w:val="7"/>
        </w:numPr>
        <w:ind w:left="851" w:hanging="425"/>
        <w:jc w:val="both"/>
      </w:pPr>
      <w:r w:rsidRPr="00652562">
        <w:t>Форс-мажор.</w:t>
      </w:r>
    </w:p>
    <w:p w:rsidR="00652562" w:rsidRPr="00652562" w:rsidRDefault="00652562" w:rsidP="00652562">
      <w:pPr>
        <w:ind w:left="851"/>
        <w:jc w:val="both"/>
      </w:pPr>
    </w:p>
    <w:p w:rsidR="00652562" w:rsidRPr="00652562" w:rsidRDefault="00652562" w:rsidP="00652562">
      <w:pPr>
        <w:keepNext/>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84"/>
        <w:outlineLvl w:val="1"/>
      </w:pPr>
      <w:bookmarkStart w:id="6" w:name="_Toc249777386"/>
      <w:bookmarkStart w:id="7" w:name="_Toc253605092"/>
      <w:r w:rsidRPr="00652562">
        <w:t>2.1.2   Приоритеты неисправностей</w:t>
      </w:r>
      <w:bookmarkEnd w:id="6"/>
      <w:bookmarkEnd w:id="7"/>
    </w:p>
    <w:p w:rsidR="00652562" w:rsidRPr="00652562" w:rsidRDefault="00652562" w:rsidP="00652562">
      <w:pPr>
        <w:spacing w:before="240"/>
        <w:ind w:left="539" w:hanging="113"/>
        <w:jc w:val="both"/>
      </w:pPr>
      <w:bookmarkStart w:id="8" w:name="_Toc249777387"/>
      <w:r w:rsidRPr="00652562">
        <w:t>Неисправности и проблемы подразделяются на четыре приоритета по степени срочности их решения:</w:t>
      </w:r>
      <w:bookmarkEnd w:id="8"/>
    </w:p>
    <w:p w:rsidR="00652562" w:rsidRPr="00652562" w:rsidRDefault="00652562" w:rsidP="00652562">
      <w:pPr>
        <w:ind w:left="539" w:hanging="113"/>
        <w:jc w:val="both"/>
      </w:pPr>
      <w:r w:rsidRPr="00652562">
        <w:rPr>
          <w:u w:val="single"/>
        </w:rPr>
        <w:t>Первый приоритет:</w:t>
      </w:r>
      <w:r w:rsidRPr="00652562">
        <w:t xml:space="preserve"> любые проблемы на сети и оборудовании ОПЕРАТОРА, приводящие к прерыванию предоставления Услуги.  </w:t>
      </w:r>
    </w:p>
    <w:p w:rsidR="00652562" w:rsidRPr="00652562" w:rsidRDefault="00652562" w:rsidP="00652562">
      <w:pPr>
        <w:ind w:left="539" w:hanging="113"/>
        <w:jc w:val="both"/>
      </w:pPr>
      <w:r w:rsidRPr="00652562">
        <w:rPr>
          <w:u w:val="single"/>
        </w:rPr>
        <w:t>Второй приоритет:</w:t>
      </w:r>
      <w:r w:rsidRPr="00652562">
        <w:t xml:space="preserve"> любые проблемы, приводящие к снижению технических и эксплуатационных характеристик предоставляемой Услуги.</w:t>
      </w:r>
    </w:p>
    <w:p w:rsidR="00652562" w:rsidRPr="00652562" w:rsidRDefault="00652562" w:rsidP="00652562">
      <w:pPr>
        <w:ind w:left="539" w:hanging="113"/>
        <w:jc w:val="both"/>
      </w:pPr>
      <w:r w:rsidRPr="00652562">
        <w:rPr>
          <w:u w:val="single"/>
        </w:rPr>
        <w:t>Третий приоритет:</w:t>
      </w:r>
      <w:r w:rsidRPr="00652562">
        <w:t xml:space="preserve"> любые систематически возникающие проблемы, не приводящие к прерыванию предоставления Услуги и не влияющие на технические и эксплуатационные характеристики Услуги.</w:t>
      </w:r>
    </w:p>
    <w:p w:rsidR="00652562" w:rsidRPr="00652562" w:rsidRDefault="00652562" w:rsidP="00652562">
      <w:pPr>
        <w:ind w:left="539" w:hanging="113"/>
        <w:jc w:val="both"/>
      </w:pPr>
      <w:r w:rsidRPr="00652562">
        <w:rPr>
          <w:u w:val="single"/>
        </w:rPr>
        <w:lastRenderedPageBreak/>
        <w:t>Четвертый приоритет:</w:t>
      </w:r>
      <w:r w:rsidRPr="00652562">
        <w:t xml:space="preserve"> любые обращения АБОНЕНТА, связанные с предоставлением Услуги, за исключением обращений по проблемам первого, второго и третьего приоритетов.</w:t>
      </w:r>
    </w:p>
    <w:p w:rsidR="00652562" w:rsidRPr="00652562" w:rsidRDefault="00652562" w:rsidP="00652562">
      <w:pPr>
        <w:ind w:left="539" w:hanging="113"/>
        <w:jc w:val="both"/>
      </w:pPr>
      <w:r w:rsidRPr="00652562">
        <w:t>Продолжительность решения проблемы, период решения оператором-поставщиком проблем каждого приоритета, а также периодичность информирования оператором-поставщиком АБОНЕНТА о ходе решения проблемы указаны ниже:</w:t>
      </w:r>
    </w:p>
    <w:p w:rsidR="00652562" w:rsidRPr="00652562" w:rsidRDefault="00652562" w:rsidP="00085D6B">
      <w:pPr>
        <w:jc w:val="both"/>
        <w:rPr>
          <w:b/>
          <w:bCs/>
          <w:u w:val="single"/>
        </w:rPr>
      </w:pPr>
    </w:p>
    <w:p w:rsidR="00652562" w:rsidRPr="00652562" w:rsidRDefault="00652562" w:rsidP="00652562">
      <w:pPr>
        <w:ind w:left="539" w:hanging="113"/>
        <w:jc w:val="both"/>
        <w:rPr>
          <w:b/>
          <w:bCs/>
          <w:u w:val="single"/>
        </w:rPr>
      </w:pPr>
    </w:p>
    <w:tbl>
      <w:tblPr>
        <w:tblW w:w="93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620"/>
        <w:gridCol w:w="3330"/>
        <w:gridCol w:w="2730"/>
      </w:tblGrid>
      <w:tr w:rsidR="00652562" w:rsidRPr="00652562" w:rsidTr="00A339A9">
        <w:trPr>
          <w:trHeight w:val="284"/>
        </w:trPr>
        <w:tc>
          <w:tcPr>
            <w:tcW w:w="1620" w:type="dxa"/>
            <w:vAlign w:val="center"/>
          </w:tcPr>
          <w:p w:rsidR="00652562" w:rsidRPr="00652562" w:rsidRDefault="00652562" w:rsidP="00652562">
            <w:pPr>
              <w:jc w:val="center"/>
              <w:rPr>
                <w:b/>
                <w:bCs/>
              </w:rPr>
            </w:pPr>
            <w:r w:rsidRPr="00652562">
              <w:rPr>
                <w:b/>
                <w:bCs/>
              </w:rPr>
              <w:t>Приоритет</w:t>
            </w:r>
          </w:p>
        </w:tc>
        <w:tc>
          <w:tcPr>
            <w:tcW w:w="1620" w:type="dxa"/>
            <w:vAlign w:val="center"/>
          </w:tcPr>
          <w:p w:rsidR="00652562" w:rsidRPr="00652562" w:rsidRDefault="00652562" w:rsidP="00652562">
            <w:pPr>
              <w:jc w:val="center"/>
              <w:rPr>
                <w:b/>
                <w:bCs/>
              </w:rPr>
            </w:pPr>
            <w:r w:rsidRPr="00652562">
              <w:rPr>
                <w:b/>
                <w:bCs/>
              </w:rPr>
              <w:t>Продолжительность решения  проблемы</w:t>
            </w:r>
          </w:p>
        </w:tc>
        <w:tc>
          <w:tcPr>
            <w:tcW w:w="3330" w:type="dxa"/>
            <w:vAlign w:val="center"/>
          </w:tcPr>
          <w:p w:rsidR="00652562" w:rsidRPr="00652562" w:rsidRDefault="00652562" w:rsidP="00652562">
            <w:pPr>
              <w:jc w:val="center"/>
              <w:rPr>
                <w:b/>
                <w:bCs/>
              </w:rPr>
            </w:pPr>
            <w:r w:rsidRPr="00652562">
              <w:rPr>
                <w:b/>
                <w:bCs/>
              </w:rPr>
              <w:t>Периодичность информирования АБОНЕНТА о ходе решения проблемы</w:t>
            </w:r>
          </w:p>
        </w:tc>
        <w:tc>
          <w:tcPr>
            <w:tcW w:w="2730" w:type="dxa"/>
            <w:vAlign w:val="center"/>
          </w:tcPr>
          <w:p w:rsidR="00652562" w:rsidRPr="00652562" w:rsidRDefault="00652562" w:rsidP="00652562">
            <w:pPr>
              <w:jc w:val="center"/>
              <w:rPr>
                <w:b/>
                <w:bCs/>
              </w:rPr>
            </w:pPr>
            <w:r w:rsidRPr="00652562">
              <w:rPr>
                <w:b/>
                <w:bCs/>
              </w:rPr>
              <w:t xml:space="preserve">Период решения проблем ОПЕРАТОРОМ </w:t>
            </w:r>
          </w:p>
          <w:p w:rsidR="00652562" w:rsidRPr="00652562" w:rsidRDefault="00652562" w:rsidP="00652562">
            <w:pPr>
              <w:jc w:val="center"/>
              <w:rPr>
                <w:b/>
                <w:bCs/>
              </w:rPr>
            </w:pPr>
            <w:r w:rsidRPr="00652562">
              <w:rPr>
                <w:b/>
                <w:bCs/>
              </w:rPr>
              <w:t>(время Московское)</w:t>
            </w:r>
          </w:p>
        </w:tc>
      </w:tr>
      <w:tr w:rsidR="00652562" w:rsidRPr="00652562" w:rsidTr="00A339A9">
        <w:trPr>
          <w:trHeight w:val="284"/>
        </w:trPr>
        <w:tc>
          <w:tcPr>
            <w:tcW w:w="1620" w:type="dxa"/>
            <w:vAlign w:val="center"/>
          </w:tcPr>
          <w:p w:rsidR="00652562" w:rsidRPr="00652562" w:rsidRDefault="00652562" w:rsidP="00652562">
            <w:pPr>
              <w:jc w:val="center"/>
              <w:rPr>
                <w:iCs/>
              </w:rPr>
            </w:pPr>
            <w:r w:rsidRPr="00652562">
              <w:rPr>
                <w:iCs/>
              </w:rPr>
              <w:t>Первый</w:t>
            </w:r>
          </w:p>
        </w:tc>
        <w:tc>
          <w:tcPr>
            <w:tcW w:w="1620" w:type="dxa"/>
            <w:vAlign w:val="center"/>
          </w:tcPr>
          <w:p w:rsidR="00652562" w:rsidRPr="00652562" w:rsidRDefault="00652562" w:rsidP="00652562">
            <w:pPr>
              <w:jc w:val="center"/>
              <w:rPr>
                <w:lang w:val="en-US"/>
              </w:rPr>
            </w:pPr>
            <w:r w:rsidRPr="00652562">
              <w:t>___ часа</w:t>
            </w:r>
          </w:p>
        </w:tc>
        <w:tc>
          <w:tcPr>
            <w:tcW w:w="3330" w:type="dxa"/>
            <w:vAlign w:val="center"/>
          </w:tcPr>
          <w:p w:rsidR="00652562" w:rsidRPr="00652562" w:rsidRDefault="00652562" w:rsidP="00652562">
            <w:pPr>
              <w:jc w:val="center"/>
            </w:pPr>
            <w:r w:rsidRPr="00652562">
              <w:t>__________</w:t>
            </w:r>
          </w:p>
        </w:tc>
        <w:tc>
          <w:tcPr>
            <w:tcW w:w="2730" w:type="dxa"/>
            <w:vAlign w:val="center"/>
          </w:tcPr>
          <w:p w:rsidR="00652562" w:rsidRPr="00652562" w:rsidRDefault="00652562" w:rsidP="00652562">
            <w:pPr>
              <w:jc w:val="center"/>
            </w:pPr>
            <w:r w:rsidRPr="00652562">
              <w:t>__________</w:t>
            </w:r>
          </w:p>
        </w:tc>
      </w:tr>
      <w:tr w:rsidR="00652562" w:rsidRPr="00652562" w:rsidTr="00A339A9">
        <w:trPr>
          <w:trHeight w:val="284"/>
        </w:trPr>
        <w:tc>
          <w:tcPr>
            <w:tcW w:w="1620" w:type="dxa"/>
            <w:vAlign w:val="center"/>
          </w:tcPr>
          <w:p w:rsidR="00652562" w:rsidRPr="00652562" w:rsidRDefault="00652562" w:rsidP="00652562">
            <w:pPr>
              <w:jc w:val="center"/>
              <w:rPr>
                <w:iCs/>
              </w:rPr>
            </w:pPr>
            <w:r w:rsidRPr="00652562">
              <w:rPr>
                <w:iCs/>
              </w:rPr>
              <w:t>Второй</w:t>
            </w:r>
          </w:p>
        </w:tc>
        <w:tc>
          <w:tcPr>
            <w:tcW w:w="1620" w:type="dxa"/>
            <w:vAlign w:val="center"/>
          </w:tcPr>
          <w:p w:rsidR="00652562" w:rsidRPr="00652562" w:rsidRDefault="00652562" w:rsidP="00652562">
            <w:pPr>
              <w:jc w:val="center"/>
            </w:pPr>
            <w:r w:rsidRPr="00652562">
              <w:t>__ часов</w:t>
            </w:r>
          </w:p>
        </w:tc>
        <w:tc>
          <w:tcPr>
            <w:tcW w:w="3330" w:type="dxa"/>
            <w:vAlign w:val="center"/>
          </w:tcPr>
          <w:p w:rsidR="00652562" w:rsidRPr="00652562" w:rsidRDefault="00652562" w:rsidP="00652562">
            <w:pPr>
              <w:jc w:val="center"/>
            </w:pPr>
            <w:r w:rsidRPr="00652562">
              <w:t>__________</w:t>
            </w:r>
          </w:p>
        </w:tc>
        <w:tc>
          <w:tcPr>
            <w:tcW w:w="2730" w:type="dxa"/>
            <w:vAlign w:val="center"/>
          </w:tcPr>
          <w:p w:rsidR="00652562" w:rsidRPr="00652562" w:rsidRDefault="00652562" w:rsidP="00652562">
            <w:pPr>
              <w:jc w:val="center"/>
            </w:pPr>
            <w:r w:rsidRPr="00652562">
              <w:t>__________</w:t>
            </w:r>
          </w:p>
        </w:tc>
      </w:tr>
      <w:tr w:rsidR="00652562" w:rsidRPr="00652562" w:rsidTr="00A339A9">
        <w:trPr>
          <w:trHeight w:val="326"/>
        </w:trPr>
        <w:tc>
          <w:tcPr>
            <w:tcW w:w="1620" w:type="dxa"/>
            <w:vAlign w:val="center"/>
          </w:tcPr>
          <w:p w:rsidR="00652562" w:rsidRPr="00652562" w:rsidRDefault="00652562" w:rsidP="00652562">
            <w:pPr>
              <w:jc w:val="center"/>
              <w:rPr>
                <w:iCs/>
              </w:rPr>
            </w:pPr>
            <w:r w:rsidRPr="00652562">
              <w:rPr>
                <w:iCs/>
              </w:rPr>
              <w:t>Третий</w:t>
            </w:r>
          </w:p>
        </w:tc>
        <w:tc>
          <w:tcPr>
            <w:tcW w:w="1620" w:type="dxa"/>
            <w:vAlign w:val="center"/>
          </w:tcPr>
          <w:p w:rsidR="00652562" w:rsidRPr="00652562" w:rsidRDefault="00652562" w:rsidP="00652562">
            <w:pPr>
              <w:jc w:val="center"/>
            </w:pPr>
            <w:r w:rsidRPr="00652562">
              <w:t>___ рабочих дней</w:t>
            </w:r>
          </w:p>
        </w:tc>
        <w:tc>
          <w:tcPr>
            <w:tcW w:w="3330" w:type="dxa"/>
            <w:vAlign w:val="center"/>
          </w:tcPr>
          <w:p w:rsidR="00652562" w:rsidRPr="00652562" w:rsidRDefault="00652562" w:rsidP="00652562">
            <w:pPr>
              <w:jc w:val="center"/>
            </w:pPr>
            <w:r w:rsidRPr="00652562">
              <w:t>По запросу АБОНЕНТА и по факту решения проблемы</w:t>
            </w:r>
          </w:p>
        </w:tc>
        <w:tc>
          <w:tcPr>
            <w:tcW w:w="2730" w:type="dxa"/>
            <w:vAlign w:val="center"/>
          </w:tcPr>
          <w:p w:rsidR="00652562" w:rsidRPr="00652562" w:rsidRDefault="00652562" w:rsidP="00652562">
            <w:pPr>
              <w:jc w:val="center"/>
            </w:pPr>
            <w:r w:rsidRPr="00652562">
              <w:t>__________</w:t>
            </w:r>
          </w:p>
        </w:tc>
      </w:tr>
      <w:tr w:rsidR="00652562" w:rsidRPr="00652562" w:rsidTr="00A339A9">
        <w:trPr>
          <w:trHeight w:val="284"/>
        </w:trPr>
        <w:tc>
          <w:tcPr>
            <w:tcW w:w="1620" w:type="dxa"/>
            <w:vAlign w:val="center"/>
          </w:tcPr>
          <w:p w:rsidR="00652562" w:rsidRPr="00652562" w:rsidRDefault="00652562" w:rsidP="00652562">
            <w:pPr>
              <w:jc w:val="center"/>
              <w:rPr>
                <w:iCs/>
              </w:rPr>
            </w:pPr>
            <w:r w:rsidRPr="00652562">
              <w:rPr>
                <w:iCs/>
              </w:rPr>
              <w:t>Четвертый</w:t>
            </w:r>
          </w:p>
        </w:tc>
        <w:tc>
          <w:tcPr>
            <w:tcW w:w="1620" w:type="dxa"/>
            <w:vAlign w:val="center"/>
          </w:tcPr>
          <w:p w:rsidR="00652562" w:rsidRPr="00652562" w:rsidRDefault="00652562" w:rsidP="00652562">
            <w:pPr>
              <w:jc w:val="center"/>
            </w:pPr>
            <w:r w:rsidRPr="00652562">
              <w:t xml:space="preserve">___ рабочих дней </w:t>
            </w:r>
          </w:p>
        </w:tc>
        <w:tc>
          <w:tcPr>
            <w:tcW w:w="3330" w:type="dxa"/>
            <w:vAlign w:val="center"/>
          </w:tcPr>
          <w:p w:rsidR="00652562" w:rsidRPr="00652562" w:rsidRDefault="00652562" w:rsidP="00652562">
            <w:pPr>
              <w:jc w:val="center"/>
            </w:pPr>
            <w:r w:rsidRPr="00652562">
              <w:t>По запросу АБОНЕНТА</w:t>
            </w:r>
            <w:r w:rsidRPr="00652562">
              <w:rPr>
                <w:bCs/>
              </w:rPr>
              <w:t xml:space="preserve"> и по факту решения</w:t>
            </w:r>
            <w:r w:rsidRPr="00652562">
              <w:t xml:space="preserve"> проблемы</w:t>
            </w:r>
          </w:p>
        </w:tc>
        <w:tc>
          <w:tcPr>
            <w:tcW w:w="2730" w:type="dxa"/>
            <w:vAlign w:val="center"/>
          </w:tcPr>
          <w:p w:rsidR="00652562" w:rsidRPr="00652562" w:rsidRDefault="00652562" w:rsidP="00652562">
            <w:pPr>
              <w:jc w:val="center"/>
            </w:pPr>
            <w:r w:rsidRPr="00652562">
              <w:t>__________</w:t>
            </w:r>
          </w:p>
        </w:tc>
      </w:tr>
    </w:tbl>
    <w:p w:rsidR="00652562" w:rsidRPr="00652562" w:rsidRDefault="00652562" w:rsidP="00652562"/>
    <w:p w:rsidR="00652562" w:rsidRPr="00652562" w:rsidRDefault="00652562" w:rsidP="00652562"/>
    <w:p w:rsidR="00652562" w:rsidRPr="00652562" w:rsidRDefault="00652562" w:rsidP="00E947D3">
      <w:pPr>
        <w:keepNext/>
        <w:numPr>
          <w:ilvl w:val="0"/>
          <w:numId w:val="9"/>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b/>
          <w:vanish/>
        </w:rPr>
      </w:pPr>
      <w:bookmarkStart w:id="9" w:name="_Ref52337256"/>
      <w:bookmarkStart w:id="10" w:name="_Toc249777389"/>
    </w:p>
    <w:p w:rsidR="00652562" w:rsidRPr="00652562" w:rsidRDefault="00652562" w:rsidP="00E947D3">
      <w:pPr>
        <w:keepNext/>
        <w:numPr>
          <w:ilvl w:val="0"/>
          <w:numId w:val="9"/>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b/>
          <w:vanish/>
        </w:rPr>
      </w:pPr>
    </w:p>
    <w:p w:rsidR="00652562" w:rsidRPr="00652562" w:rsidRDefault="00652562" w:rsidP="00E947D3">
      <w:pPr>
        <w:keepNext/>
        <w:numPr>
          <w:ilvl w:val="1"/>
          <w:numId w:val="9"/>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b/>
          <w:vanish/>
        </w:rPr>
      </w:pPr>
    </w:p>
    <w:p w:rsidR="00652562" w:rsidRPr="00652562" w:rsidRDefault="00652562" w:rsidP="00E947D3">
      <w:pPr>
        <w:keepNext/>
        <w:numPr>
          <w:ilvl w:val="2"/>
          <w:numId w:val="9"/>
        </w:numPr>
        <w:tabs>
          <w:tab w:val="left" w:pos="-1080"/>
          <w:tab w:val="left" w:pos="-72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pPr>
      <w:r w:rsidRPr="00652562">
        <w:t xml:space="preserve">  </w:t>
      </w:r>
      <w:bookmarkStart w:id="11" w:name="_Toc253605093"/>
      <w:r w:rsidRPr="00652562">
        <w:t>Расчет продолжительности неисправности</w:t>
      </w:r>
      <w:bookmarkEnd w:id="9"/>
      <w:r w:rsidRPr="00652562">
        <w:t xml:space="preserve"> по времени</w:t>
      </w:r>
      <w:bookmarkEnd w:id="10"/>
      <w:bookmarkEnd w:id="11"/>
    </w:p>
    <w:p w:rsidR="00652562" w:rsidRPr="00652562" w:rsidRDefault="00652562" w:rsidP="00652562">
      <w:pPr>
        <w:ind w:left="540" w:firstLine="168"/>
        <w:jc w:val="both"/>
      </w:pPr>
      <w:r w:rsidRPr="00652562">
        <w:t>Продолжительность неисправности по времени рассчитывается как промежуток времени между временем регистрации неисправности и временем устранения неисправности, при условии, что АБОНЕНТ подтверждает устранение неисправности, за исключением случаев, когда:</w:t>
      </w:r>
    </w:p>
    <w:p w:rsidR="00652562" w:rsidRPr="00652562" w:rsidRDefault="00652562" w:rsidP="00652562">
      <w:pPr>
        <w:ind w:left="284"/>
        <w:jc w:val="both"/>
      </w:pPr>
    </w:p>
    <w:p w:rsidR="00652562" w:rsidRPr="00652562" w:rsidRDefault="00652562" w:rsidP="00E947D3">
      <w:pPr>
        <w:numPr>
          <w:ilvl w:val="0"/>
          <w:numId w:val="8"/>
        </w:numPr>
        <w:ind w:left="1133" w:hanging="425"/>
      </w:pPr>
      <w:r w:rsidRPr="00652562">
        <w:t>Задержка в получении подтверждения устранения неисправности вызвана тем, что ОПЕРАТОР не смог связаться с АБОНЕНТОМ;</w:t>
      </w:r>
    </w:p>
    <w:p w:rsidR="00652562" w:rsidRPr="00652562" w:rsidRDefault="00652562" w:rsidP="00E947D3">
      <w:pPr>
        <w:numPr>
          <w:ilvl w:val="0"/>
          <w:numId w:val="8"/>
        </w:numPr>
        <w:ind w:left="1133" w:hanging="425"/>
      </w:pPr>
      <w:r w:rsidRPr="00652562">
        <w:t>Задержка произошла по вине АБОНЕНТА.</w:t>
      </w:r>
    </w:p>
    <w:p w:rsidR="00652562" w:rsidRPr="00652562" w:rsidRDefault="00652562" w:rsidP="00652562"/>
    <w:p w:rsidR="00652562" w:rsidRPr="00652562" w:rsidRDefault="00652562" w:rsidP="00652562"/>
    <w:p w:rsidR="00652562" w:rsidRPr="00085D6B" w:rsidRDefault="00652562" w:rsidP="00E947D3">
      <w:pPr>
        <w:keepNext/>
        <w:keepLines/>
        <w:numPr>
          <w:ilvl w:val="1"/>
          <w:numId w:val="9"/>
        </w:numPr>
        <w:spacing w:after="120" w:line="240" w:lineRule="atLeast"/>
        <w:outlineLvl w:val="0"/>
        <w:rPr>
          <w:rFonts w:eastAsia="Calibri"/>
          <w:b/>
        </w:rPr>
      </w:pPr>
      <w:r w:rsidRPr="00652562">
        <w:rPr>
          <w:rFonts w:eastAsia="Calibri"/>
        </w:rPr>
        <w:t xml:space="preserve"> </w:t>
      </w:r>
      <w:bookmarkStart w:id="12" w:name="_Toc249777390"/>
      <w:r w:rsidRPr="00652562">
        <w:rPr>
          <w:rFonts w:eastAsia="Calibri"/>
        </w:rPr>
        <w:t xml:space="preserve">  </w:t>
      </w:r>
      <w:r w:rsidRPr="00652562">
        <w:t xml:space="preserve"> </w:t>
      </w:r>
      <w:bookmarkStart w:id="13" w:name="_Toc253605094"/>
      <w:r w:rsidRPr="00652562">
        <w:t>Доступность</w:t>
      </w:r>
      <w:bookmarkEnd w:id="12"/>
      <w:bookmarkEnd w:id="13"/>
    </w:p>
    <w:p w:rsidR="00652562" w:rsidRPr="00652562" w:rsidRDefault="00652562" w:rsidP="00E947D3">
      <w:pPr>
        <w:keepNext/>
        <w:numPr>
          <w:ilvl w:val="0"/>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vanish/>
        </w:rPr>
      </w:pPr>
      <w:bookmarkStart w:id="14" w:name="_Toc249777391"/>
    </w:p>
    <w:p w:rsidR="00652562" w:rsidRPr="00652562" w:rsidRDefault="00652562" w:rsidP="00E947D3">
      <w:pPr>
        <w:keepNext/>
        <w:numPr>
          <w:ilvl w:val="0"/>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vanish/>
        </w:rPr>
      </w:pPr>
    </w:p>
    <w:p w:rsidR="00652562" w:rsidRPr="00652562" w:rsidRDefault="00652562" w:rsidP="00E947D3">
      <w:pPr>
        <w:keepNext/>
        <w:numPr>
          <w:ilvl w:val="1"/>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vanish/>
        </w:rPr>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rPr>
      </w:pPr>
      <w:r w:rsidRPr="00652562">
        <w:rPr>
          <w:rFonts w:eastAsia="Calibri"/>
          <w:b/>
        </w:rPr>
        <w:t xml:space="preserve">  </w:t>
      </w:r>
      <w:bookmarkStart w:id="15" w:name="_Toc253605095"/>
      <w:r w:rsidRPr="00652562">
        <w:t>Измерение и расчет  доступности</w:t>
      </w:r>
      <w:bookmarkEnd w:id="14"/>
      <w:bookmarkEnd w:id="15"/>
    </w:p>
    <w:p w:rsidR="00652562" w:rsidRPr="00652562" w:rsidRDefault="00652562" w:rsidP="00652562">
      <w:pPr>
        <w:spacing w:before="240"/>
        <w:ind w:left="540" w:firstLine="170"/>
        <w:jc w:val="both"/>
      </w:pPr>
      <w:r w:rsidRPr="00652562">
        <w:t xml:space="preserve">Период измерения доступности Услуг составляет один 1 месяц. Доступность измеряется по истечении каждого месяца </w:t>
      </w:r>
      <w:proofErr w:type="gramStart"/>
      <w:r w:rsidRPr="00652562">
        <w:t>с даты предоставления</w:t>
      </w:r>
      <w:proofErr w:type="gramEnd"/>
      <w:r w:rsidRPr="00652562">
        <w:t xml:space="preserve"> Услуги в пользование. </w:t>
      </w:r>
    </w:p>
    <w:p w:rsidR="00652562" w:rsidRPr="00652562" w:rsidRDefault="00652562" w:rsidP="00652562">
      <w:pPr>
        <w:ind w:left="540" w:firstLine="168"/>
        <w:jc w:val="both"/>
      </w:pPr>
      <w:r w:rsidRPr="00652562">
        <w:t xml:space="preserve"> Доступность Услуги рассчитывается по нижеследующей формуле, где Общее время равно общей продолжительности периода тестирования, а Продолжительность неисправностей равна общей продолжительности неисправностей, которые произошли за период тестирования</w:t>
      </w:r>
      <w:r w:rsidRPr="00652562">
        <w:rPr>
          <w:iCs/>
          <w:snapToGrid w:val="0"/>
          <w:color w:val="000000"/>
          <w:lang w:eastAsia="sv-SE"/>
        </w:rPr>
        <w:t xml:space="preserve"> </w:t>
      </w:r>
    </w:p>
    <w:p w:rsidR="00652562" w:rsidRPr="00652562" w:rsidRDefault="00652562" w:rsidP="00652562">
      <w:pPr>
        <w:autoSpaceDE w:val="0"/>
        <w:autoSpaceDN w:val="0"/>
        <w:adjustRightInd w:val="0"/>
      </w:pPr>
    </w:p>
    <w:p w:rsidR="00652562" w:rsidRPr="00652562" w:rsidRDefault="00652562" w:rsidP="00652562">
      <w:pPr>
        <w:autoSpaceDE w:val="0"/>
        <w:autoSpaceDN w:val="0"/>
        <w:adjustRightInd w:val="0"/>
      </w:pPr>
    </w:p>
    <w:p w:rsidR="00652562" w:rsidRPr="00652562" w:rsidRDefault="00652562" w:rsidP="00652562">
      <w:pPr>
        <w:autoSpaceDE w:val="0"/>
        <w:autoSpaceDN w:val="0"/>
        <w:adjustRightInd w:val="0"/>
        <w:ind w:left="900"/>
        <w:rPr>
          <w:iCs/>
          <w:u w:val="single"/>
        </w:rPr>
      </w:pPr>
      <w:r w:rsidRPr="00652562">
        <w:rPr>
          <w:iCs/>
        </w:rPr>
        <w:tab/>
      </w:r>
      <w:r w:rsidRPr="00652562">
        <w:rPr>
          <w:iCs/>
        </w:rPr>
        <w:tab/>
        <w:t xml:space="preserve">    </w:t>
      </w:r>
      <w:r w:rsidRPr="00652562">
        <w:rPr>
          <w:iCs/>
          <w:u w:val="single"/>
        </w:rPr>
        <w:t>Общее время –  Продолжительность неисправности</w:t>
      </w:r>
    </w:p>
    <w:p w:rsidR="00652562" w:rsidRPr="00652562" w:rsidRDefault="00652562" w:rsidP="00652562">
      <w:pPr>
        <w:ind w:left="900"/>
        <w:rPr>
          <w:b/>
          <w:bCs/>
          <w:iCs/>
        </w:rPr>
      </w:pPr>
      <w:r w:rsidRPr="00652562">
        <w:rPr>
          <w:iCs/>
        </w:rPr>
        <w:t xml:space="preserve">Доступность </w:t>
      </w:r>
      <w:r w:rsidRPr="00652562">
        <w:rPr>
          <w:i/>
          <w:iCs/>
        </w:rPr>
        <w:t>=</w:t>
      </w:r>
      <w:r w:rsidRPr="00652562">
        <w:rPr>
          <w:i/>
          <w:iCs/>
        </w:rPr>
        <w:tab/>
      </w:r>
      <w:r w:rsidRPr="00652562">
        <w:rPr>
          <w:i/>
          <w:iCs/>
        </w:rPr>
        <w:tab/>
      </w:r>
      <w:r w:rsidRPr="00652562">
        <w:rPr>
          <w:i/>
          <w:iCs/>
        </w:rPr>
        <w:tab/>
        <w:t xml:space="preserve">   </w:t>
      </w:r>
      <w:r w:rsidRPr="00652562">
        <w:rPr>
          <w:bCs/>
          <w:iCs/>
        </w:rPr>
        <w:t xml:space="preserve">Общее время </w:t>
      </w:r>
      <w:r w:rsidRPr="00652562">
        <w:rPr>
          <w:bCs/>
          <w:iCs/>
        </w:rPr>
        <w:tab/>
      </w:r>
      <w:r w:rsidRPr="00652562">
        <w:rPr>
          <w:b/>
          <w:bCs/>
          <w:iCs/>
        </w:rPr>
        <w:tab/>
      </w:r>
      <w:r w:rsidRPr="00652562">
        <w:rPr>
          <w:b/>
          <w:bCs/>
          <w:iCs/>
        </w:rPr>
        <w:tab/>
        <w:t xml:space="preserve">      *  100 %</w:t>
      </w:r>
    </w:p>
    <w:p w:rsidR="00652562" w:rsidRDefault="00652562" w:rsidP="00085D6B">
      <w:pPr>
        <w:rPr>
          <w:b/>
          <w:bCs/>
          <w:iCs/>
        </w:rPr>
      </w:pPr>
    </w:p>
    <w:p w:rsidR="00652562" w:rsidRPr="00652562" w:rsidRDefault="00652562" w:rsidP="00652562"/>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rPr>
      </w:pPr>
      <w:r w:rsidRPr="00652562">
        <w:rPr>
          <w:rFonts w:eastAsia="Calibri"/>
          <w:b/>
        </w:rPr>
        <w:t xml:space="preserve"> </w:t>
      </w:r>
      <w:bookmarkStart w:id="16" w:name="_Toc253605096"/>
      <w:r w:rsidRPr="00652562">
        <w:t>Обеспечение параметров качества</w:t>
      </w:r>
      <w:bookmarkEnd w:id="16"/>
      <w:r w:rsidRPr="00652562">
        <w:rPr>
          <w:rFonts w:eastAsia="Calibri"/>
          <w:b/>
        </w:rPr>
        <w:t xml:space="preserve"> </w:t>
      </w:r>
    </w:p>
    <w:p w:rsidR="00652562" w:rsidRPr="00652562" w:rsidRDefault="00652562" w:rsidP="00652562">
      <w:pPr>
        <w:ind w:left="570"/>
        <w:contextualSpacing/>
        <w:jc w:val="both"/>
      </w:pPr>
      <w:r w:rsidRPr="00652562">
        <w:t xml:space="preserve">Оператор реализует поддержку не менее 3-х категории приоритетов трафика (стандартного, критичного и  трафика реального времени) и обеспечивает </w:t>
      </w:r>
      <w:proofErr w:type="spellStart"/>
      <w:r w:rsidRPr="00652562">
        <w:t>приоритезацию</w:t>
      </w:r>
      <w:proofErr w:type="spellEnd"/>
      <w:r w:rsidRPr="00652562">
        <w:t xml:space="preserve"> трафика на всем протяжении</w:t>
      </w:r>
      <w:r w:rsidRPr="00652562">
        <w:rPr>
          <w:rFonts w:eastAsia="Calibri"/>
        </w:rPr>
        <w:t xml:space="preserve"> сети. </w:t>
      </w:r>
      <w:r w:rsidRPr="00652562">
        <w:t>Требования к категориям трафика приведены в таблице:</w:t>
      </w:r>
    </w:p>
    <w:p w:rsidR="00652562" w:rsidRPr="00652562" w:rsidRDefault="00652562" w:rsidP="00652562">
      <w:pPr>
        <w:ind w:left="570"/>
        <w:contextualSpacing/>
        <w:jc w:val="both"/>
      </w:pPr>
    </w:p>
    <w:p w:rsidR="00652562" w:rsidRDefault="00652562" w:rsidP="00652562">
      <w:pPr>
        <w:ind w:left="570"/>
        <w:contextualSpacing/>
        <w:jc w:val="both"/>
      </w:pPr>
    </w:p>
    <w:p w:rsidR="00085D6B" w:rsidRDefault="00085D6B" w:rsidP="00652562">
      <w:pPr>
        <w:ind w:left="570"/>
        <w:contextualSpacing/>
        <w:jc w:val="both"/>
      </w:pPr>
    </w:p>
    <w:p w:rsidR="00085D6B" w:rsidRPr="00085D6B" w:rsidRDefault="00085D6B" w:rsidP="00652562">
      <w:pPr>
        <w:ind w:left="570"/>
        <w:contextualSpacing/>
        <w:jc w:val="both"/>
      </w:pPr>
    </w:p>
    <w:p w:rsidR="00652562" w:rsidRPr="00652562" w:rsidRDefault="00652562" w:rsidP="00652562">
      <w:pPr>
        <w:ind w:left="570"/>
        <w:contextualSpacing/>
        <w:jc w:val="both"/>
        <w:rPr>
          <w:lang w:val="en-US"/>
        </w:rPr>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7"/>
        <w:gridCol w:w="2285"/>
        <w:gridCol w:w="2258"/>
        <w:gridCol w:w="2214"/>
      </w:tblGrid>
      <w:tr w:rsidR="00652562" w:rsidRPr="00652562" w:rsidTr="00A339A9">
        <w:tc>
          <w:tcPr>
            <w:tcW w:w="2449" w:type="dxa"/>
          </w:tcPr>
          <w:p w:rsidR="00652562" w:rsidRPr="00652562" w:rsidRDefault="00652562" w:rsidP="00652562">
            <w:pPr>
              <w:contextualSpacing/>
              <w:jc w:val="center"/>
              <w:rPr>
                <w:lang w:val="en-US"/>
              </w:rPr>
            </w:pPr>
            <w:r w:rsidRPr="00652562">
              <w:rPr>
                <w:rFonts w:eastAsia="Calibri"/>
                <w:sz w:val="28"/>
              </w:rPr>
              <w:t>Класс обслуживания трафика</w:t>
            </w:r>
          </w:p>
        </w:tc>
        <w:tc>
          <w:tcPr>
            <w:tcW w:w="2390" w:type="dxa"/>
          </w:tcPr>
          <w:p w:rsidR="00652562" w:rsidRPr="00652562" w:rsidRDefault="00652562" w:rsidP="00652562">
            <w:pPr>
              <w:contextualSpacing/>
              <w:jc w:val="center"/>
              <w:rPr>
                <w:lang w:val="en-US"/>
              </w:rPr>
            </w:pPr>
            <w:r w:rsidRPr="00652562">
              <w:rPr>
                <w:rFonts w:eastAsia="Calibri"/>
                <w:sz w:val="28"/>
              </w:rPr>
              <w:t xml:space="preserve">Колебания сетевой задержки, </w:t>
            </w:r>
            <w:proofErr w:type="spellStart"/>
            <w:r w:rsidRPr="00652562">
              <w:rPr>
                <w:rFonts w:eastAsia="Calibri"/>
                <w:sz w:val="28"/>
              </w:rPr>
              <w:t>мс</w:t>
            </w:r>
            <w:proofErr w:type="spellEnd"/>
          </w:p>
        </w:tc>
        <w:tc>
          <w:tcPr>
            <w:tcW w:w="2377" w:type="dxa"/>
          </w:tcPr>
          <w:p w:rsidR="00652562" w:rsidRPr="00652562" w:rsidRDefault="00652562" w:rsidP="00652562">
            <w:pPr>
              <w:spacing w:before="120" w:after="120"/>
              <w:jc w:val="center"/>
            </w:pPr>
            <w:r w:rsidRPr="00652562">
              <w:t>Сетевые круговые</w:t>
            </w:r>
          </w:p>
          <w:p w:rsidR="00652562" w:rsidRPr="00652562" w:rsidRDefault="00652562" w:rsidP="00652562">
            <w:pPr>
              <w:contextualSpacing/>
              <w:jc w:val="center"/>
              <w:rPr>
                <w:lang w:val="en-US"/>
              </w:rPr>
            </w:pPr>
            <w:r w:rsidRPr="00652562">
              <w:rPr>
                <w:rFonts w:eastAsia="Calibri"/>
                <w:sz w:val="28"/>
              </w:rPr>
              <w:t xml:space="preserve">задержки, </w:t>
            </w:r>
            <w:proofErr w:type="spellStart"/>
            <w:r w:rsidRPr="00652562">
              <w:rPr>
                <w:rFonts w:eastAsia="Calibri"/>
                <w:sz w:val="28"/>
              </w:rPr>
              <w:t>мс</w:t>
            </w:r>
            <w:proofErr w:type="spellEnd"/>
          </w:p>
        </w:tc>
        <w:tc>
          <w:tcPr>
            <w:tcW w:w="2352" w:type="dxa"/>
          </w:tcPr>
          <w:p w:rsidR="00652562" w:rsidRPr="00652562" w:rsidRDefault="00652562" w:rsidP="00652562">
            <w:pPr>
              <w:contextualSpacing/>
              <w:jc w:val="center"/>
            </w:pPr>
            <w:r w:rsidRPr="00652562">
              <w:rPr>
                <w:rFonts w:eastAsia="Calibri"/>
                <w:sz w:val="28"/>
              </w:rPr>
              <w:t>% потерь пакетов за месяц (не более)</w:t>
            </w:r>
          </w:p>
        </w:tc>
      </w:tr>
      <w:tr w:rsidR="00652562" w:rsidRPr="00652562" w:rsidTr="00A339A9">
        <w:tc>
          <w:tcPr>
            <w:tcW w:w="2449" w:type="dxa"/>
            <w:vAlign w:val="center"/>
          </w:tcPr>
          <w:p w:rsidR="00652562" w:rsidRPr="00652562" w:rsidRDefault="00652562" w:rsidP="00652562">
            <w:pPr>
              <w:spacing w:before="120" w:after="120"/>
              <w:jc w:val="both"/>
            </w:pPr>
            <w:r w:rsidRPr="00652562">
              <w:t>Видео/голос</w:t>
            </w:r>
          </w:p>
        </w:tc>
        <w:tc>
          <w:tcPr>
            <w:tcW w:w="2390" w:type="dxa"/>
            <w:vAlign w:val="center"/>
          </w:tcPr>
          <w:p w:rsidR="00652562" w:rsidRPr="00652562" w:rsidRDefault="00652562" w:rsidP="00652562">
            <w:pPr>
              <w:spacing w:before="100" w:after="100"/>
              <w:jc w:val="center"/>
            </w:pPr>
            <w:r w:rsidRPr="00652562">
              <w:t>Не более</w:t>
            </w:r>
          </w:p>
          <w:p w:rsidR="00652562" w:rsidRPr="00652562" w:rsidRDefault="00652562" w:rsidP="00652562">
            <w:pPr>
              <w:contextualSpacing/>
              <w:jc w:val="center"/>
            </w:pPr>
            <w:r w:rsidRPr="00652562">
              <w:rPr>
                <w:rFonts w:eastAsia="Calibri"/>
              </w:rPr>
              <w:t xml:space="preserve">____ </w:t>
            </w:r>
            <w:proofErr w:type="spellStart"/>
            <w:r w:rsidRPr="00652562">
              <w:rPr>
                <w:rFonts w:eastAsia="Calibri"/>
              </w:rPr>
              <w:t>мс</w:t>
            </w:r>
            <w:proofErr w:type="spellEnd"/>
          </w:p>
        </w:tc>
        <w:tc>
          <w:tcPr>
            <w:tcW w:w="2377" w:type="dxa"/>
            <w:vAlign w:val="center"/>
          </w:tcPr>
          <w:p w:rsidR="00652562" w:rsidRPr="00652562" w:rsidRDefault="00652562" w:rsidP="00652562">
            <w:pPr>
              <w:contextualSpacing/>
              <w:jc w:val="center"/>
              <w:rPr>
                <w:rFonts w:eastAsia="Calibri"/>
              </w:rPr>
            </w:pPr>
            <w:r w:rsidRPr="00652562">
              <w:rPr>
                <w:rFonts w:eastAsia="Calibri"/>
              </w:rPr>
              <w:t xml:space="preserve">Не более </w:t>
            </w:r>
          </w:p>
          <w:p w:rsidR="00652562" w:rsidRPr="00652562" w:rsidRDefault="00652562" w:rsidP="00652562">
            <w:pPr>
              <w:contextualSpacing/>
              <w:jc w:val="center"/>
            </w:pPr>
            <w:r w:rsidRPr="00652562">
              <w:rPr>
                <w:rFonts w:eastAsia="Calibri"/>
              </w:rPr>
              <w:t>___</w:t>
            </w:r>
            <w:proofErr w:type="spellStart"/>
            <w:r w:rsidRPr="00652562">
              <w:rPr>
                <w:rFonts w:eastAsia="Calibri"/>
              </w:rPr>
              <w:t>мс</w:t>
            </w:r>
            <w:proofErr w:type="spellEnd"/>
          </w:p>
        </w:tc>
        <w:tc>
          <w:tcPr>
            <w:tcW w:w="2352" w:type="dxa"/>
            <w:vAlign w:val="center"/>
          </w:tcPr>
          <w:p w:rsidR="00652562" w:rsidRPr="00652562" w:rsidRDefault="00652562" w:rsidP="00652562">
            <w:pPr>
              <w:contextualSpacing/>
              <w:jc w:val="center"/>
            </w:pPr>
            <w:r w:rsidRPr="00652562">
              <w:rPr>
                <w:rFonts w:eastAsia="Calibri"/>
              </w:rPr>
              <w:t>0,__%</w:t>
            </w:r>
          </w:p>
        </w:tc>
      </w:tr>
      <w:tr w:rsidR="00652562" w:rsidRPr="00652562" w:rsidTr="00A339A9">
        <w:tc>
          <w:tcPr>
            <w:tcW w:w="2449" w:type="dxa"/>
          </w:tcPr>
          <w:p w:rsidR="00652562" w:rsidRPr="00652562" w:rsidRDefault="00652562" w:rsidP="00652562">
            <w:pPr>
              <w:contextualSpacing/>
              <w:jc w:val="both"/>
            </w:pPr>
            <w:r w:rsidRPr="00652562">
              <w:rPr>
                <w:rFonts w:eastAsia="Calibri"/>
                <w:sz w:val="28"/>
              </w:rPr>
              <w:t>Бизнес приложение</w:t>
            </w:r>
          </w:p>
        </w:tc>
        <w:tc>
          <w:tcPr>
            <w:tcW w:w="2390" w:type="dxa"/>
            <w:vAlign w:val="center"/>
          </w:tcPr>
          <w:p w:rsidR="00652562" w:rsidRPr="00652562" w:rsidRDefault="00652562" w:rsidP="00652562">
            <w:pPr>
              <w:spacing w:before="100" w:after="100"/>
              <w:jc w:val="center"/>
            </w:pPr>
            <w:r w:rsidRPr="00652562">
              <w:t>Не более</w:t>
            </w:r>
          </w:p>
          <w:p w:rsidR="00652562" w:rsidRPr="00652562" w:rsidRDefault="00652562" w:rsidP="00652562">
            <w:pPr>
              <w:contextualSpacing/>
              <w:jc w:val="center"/>
            </w:pPr>
            <w:r w:rsidRPr="00652562">
              <w:rPr>
                <w:rFonts w:eastAsia="Calibri"/>
              </w:rPr>
              <w:t xml:space="preserve">___ </w:t>
            </w:r>
            <w:proofErr w:type="spellStart"/>
            <w:r w:rsidRPr="00652562">
              <w:rPr>
                <w:rFonts w:eastAsia="Calibri"/>
              </w:rPr>
              <w:t>мс</w:t>
            </w:r>
            <w:proofErr w:type="spellEnd"/>
          </w:p>
        </w:tc>
        <w:tc>
          <w:tcPr>
            <w:tcW w:w="2377" w:type="dxa"/>
            <w:vAlign w:val="center"/>
          </w:tcPr>
          <w:p w:rsidR="00652562" w:rsidRPr="00652562" w:rsidRDefault="00652562" w:rsidP="00652562">
            <w:pPr>
              <w:contextualSpacing/>
              <w:jc w:val="center"/>
              <w:rPr>
                <w:rFonts w:eastAsia="Calibri"/>
              </w:rPr>
            </w:pPr>
            <w:r w:rsidRPr="00652562">
              <w:rPr>
                <w:rFonts w:eastAsia="Calibri"/>
              </w:rPr>
              <w:t xml:space="preserve">Не более </w:t>
            </w:r>
          </w:p>
          <w:p w:rsidR="00652562" w:rsidRPr="00652562" w:rsidRDefault="00652562" w:rsidP="00652562">
            <w:pPr>
              <w:contextualSpacing/>
              <w:jc w:val="center"/>
            </w:pPr>
            <w:r w:rsidRPr="00652562">
              <w:rPr>
                <w:rFonts w:eastAsia="Calibri"/>
              </w:rPr>
              <w:t>___</w:t>
            </w:r>
            <w:proofErr w:type="spellStart"/>
            <w:r w:rsidRPr="00652562">
              <w:rPr>
                <w:rFonts w:eastAsia="Calibri"/>
              </w:rPr>
              <w:t>мс</w:t>
            </w:r>
            <w:proofErr w:type="spellEnd"/>
          </w:p>
        </w:tc>
        <w:tc>
          <w:tcPr>
            <w:tcW w:w="2352" w:type="dxa"/>
            <w:vAlign w:val="center"/>
          </w:tcPr>
          <w:p w:rsidR="00652562" w:rsidRPr="00652562" w:rsidRDefault="00652562" w:rsidP="00652562">
            <w:pPr>
              <w:contextualSpacing/>
              <w:jc w:val="center"/>
            </w:pPr>
            <w:r w:rsidRPr="00652562">
              <w:rPr>
                <w:rFonts w:eastAsia="Calibri"/>
              </w:rPr>
              <w:t>0,__%</w:t>
            </w:r>
          </w:p>
        </w:tc>
      </w:tr>
      <w:tr w:rsidR="00652562" w:rsidRPr="00652562" w:rsidTr="00A339A9">
        <w:tc>
          <w:tcPr>
            <w:tcW w:w="2449" w:type="dxa"/>
          </w:tcPr>
          <w:p w:rsidR="00652562" w:rsidRPr="00652562" w:rsidRDefault="00652562" w:rsidP="00652562">
            <w:pPr>
              <w:contextualSpacing/>
              <w:jc w:val="both"/>
            </w:pPr>
            <w:r w:rsidRPr="00652562">
              <w:rPr>
                <w:rFonts w:eastAsia="Calibri"/>
                <w:sz w:val="28"/>
              </w:rPr>
              <w:t>Данные</w:t>
            </w:r>
          </w:p>
        </w:tc>
        <w:tc>
          <w:tcPr>
            <w:tcW w:w="2390" w:type="dxa"/>
            <w:vAlign w:val="center"/>
          </w:tcPr>
          <w:p w:rsidR="00652562" w:rsidRPr="00652562" w:rsidRDefault="00652562" w:rsidP="00652562">
            <w:pPr>
              <w:contextualSpacing/>
              <w:jc w:val="center"/>
            </w:pPr>
            <w:r w:rsidRPr="00652562">
              <w:rPr>
                <w:rFonts w:eastAsia="Calibri"/>
              </w:rPr>
              <w:t>Не нормируется</w:t>
            </w:r>
          </w:p>
        </w:tc>
        <w:tc>
          <w:tcPr>
            <w:tcW w:w="2377" w:type="dxa"/>
            <w:vAlign w:val="center"/>
          </w:tcPr>
          <w:p w:rsidR="00652562" w:rsidRPr="00652562" w:rsidRDefault="00652562" w:rsidP="00652562">
            <w:pPr>
              <w:contextualSpacing/>
              <w:jc w:val="center"/>
              <w:rPr>
                <w:rFonts w:eastAsia="Calibri"/>
              </w:rPr>
            </w:pPr>
            <w:r w:rsidRPr="00652562">
              <w:rPr>
                <w:rFonts w:eastAsia="Calibri"/>
              </w:rPr>
              <w:t xml:space="preserve">Не более </w:t>
            </w:r>
          </w:p>
          <w:p w:rsidR="00652562" w:rsidRPr="00652562" w:rsidRDefault="00652562" w:rsidP="00652562">
            <w:pPr>
              <w:contextualSpacing/>
              <w:jc w:val="center"/>
            </w:pPr>
            <w:r w:rsidRPr="00652562">
              <w:rPr>
                <w:rFonts w:eastAsia="Calibri"/>
              </w:rPr>
              <w:t>___</w:t>
            </w:r>
            <w:proofErr w:type="spellStart"/>
            <w:r w:rsidRPr="00652562">
              <w:rPr>
                <w:rFonts w:eastAsia="Calibri"/>
              </w:rPr>
              <w:t>мс</w:t>
            </w:r>
            <w:proofErr w:type="spellEnd"/>
          </w:p>
        </w:tc>
        <w:tc>
          <w:tcPr>
            <w:tcW w:w="2352" w:type="dxa"/>
            <w:vAlign w:val="center"/>
          </w:tcPr>
          <w:p w:rsidR="00652562" w:rsidRPr="00652562" w:rsidRDefault="00652562" w:rsidP="00652562">
            <w:pPr>
              <w:contextualSpacing/>
              <w:jc w:val="center"/>
            </w:pPr>
            <w:r w:rsidRPr="00652562">
              <w:rPr>
                <w:rFonts w:eastAsia="Calibri"/>
              </w:rPr>
              <w:t>0,__%</w:t>
            </w:r>
          </w:p>
        </w:tc>
      </w:tr>
    </w:tbl>
    <w:p w:rsidR="00652562" w:rsidRPr="00652562" w:rsidRDefault="00652562" w:rsidP="00652562">
      <w:pPr>
        <w:ind w:left="570"/>
        <w:contextualSpacing/>
        <w:jc w:val="both"/>
        <w:rPr>
          <w:lang w:val="en-US"/>
        </w:rPr>
      </w:pPr>
    </w:p>
    <w:p w:rsidR="00652562" w:rsidRPr="00652562" w:rsidRDefault="00652562" w:rsidP="00652562">
      <w:pPr>
        <w:ind w:left="540" w:firstLine="168"/>
        <w:jc w:val="both"/>
      </w:pPr>
      <w:r w:rsidRPr="00652562">
        <w:t>Класс обслуживания  «видео/голос»  должен обеспечивать корректную работу приложений, критичных к сетевым задержкам и их вариации, например голосового трафика.</w:t>
      </w:r>
    </w:p>
    <w:p w:rsidR="00652562" w:rsidRPr="00652562" w:rsidRDefault="00652562" w:rsidP="00652562">
      <w:pPr>
        <w:ind w:left="540" w:firstLine="168"/>
        <w:jc w:val="both"/>
      </w:pPr>
      <w:r w:rsidRPr="00652562">
        <w:t>Класс обслуживания «бизнес приложение» должен обеспечивать корректную работу приложений, критичных к потерям данных и менее критичных к вариации задержки.</w:t>
      </w:r>
    </w:p>
    <w:p w:rsidR="00652562" w:rsidRPr="00652562" w:rsidRDefault="00652562" w:rsidP="00652562">
      <w:pPr>
        <w:ind w:left="540" w:firstLine="168"/>
        <w:jc w:val="both"/>
      </w:pPr>
      <w:r w:rsidRPr="00652562">
        <w:t>Класс обслуживания «данные» должен обеспечивать корректную работу  приложений менее требовательных к потерям и задержке, чем указанные выше.</w:t>
      </w:r>
    </w:p>
    <w:p w:rsidR="00652562" w:rsidRPr="00652562" w:rsidRDefault="00652562" w:rsidP="00652562">
      <w:pPr>
        <w:ind w:left="540" w:firstLine="168"/>
        <w:jc w:val="both"/>
      </w:pPr>
      <w:r w:rsidRPr="00652562">
        <w:t>При передаче IP-пакетов между двумя точками сети пакеты проходят максимум __ маршрутизато</w:t>
      </w:r>
      <w:proofErr w:type="gramStart"/>
      <w:r w:rsidRPr="00652562">
        <w:t>р(</w:t>
      </w:r>
      <w:proofErr w:type="spellStart"/>
      <w:proofErr w:type="gramEnd"/>
      <w:r w:rsidRPr="00652562">
        <w:t>ов</w:t>
      </w:r>
      <w:proofErr w:type="spellEnd"/>
      <w:r w:rsidRPr="00652562">
        <w:t xml:space="preserve">) ____(____)  уровня. </w:t>
      </w:r>
    </w:p>
    <w:p w:rsidR="00652562" w:rsidRPr="00652562" w:rsidRDefault="00652562" w:rsidP="00652562">
      <w:pPr>
        <w:ind w:left="540" w:firstLine="168"/>
        <w:jc w:val="both"/>
      </w:pPr>
      <w:r w:rsidRPr="00652562">
        <w:t xml:space="preserve">При  утилизации порта Клиента более чем на ___%  </w:t>
      </w:r>
      <w:proofErr w:type="gramStart"/>
      <w:r w:rsidRPr="00652562">
        <w:t>на</w:t>
      </w:r>
      <w:proofErr w:type="gramEnd"/>
      <w:r w:rsidRPr="00652562">
        <w:t xml:space="preserve"> срок более ___ минут, соблюдение параметров качества для клиента в сети не гарантируется.</w:t>
      </w:r>
    </w:p>
    <w:p w:rsidR="00652562" w:rsidRPr="00652562" w:rsidRDefault="00652562" w:rsidP="00652562">
      <w:pPr>
        <w:ind w:left="540" w:firstLine="168"/>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rPr>
      </w:pPr>
      <w:bookmarkStart w:id="17" w:name="_Ref52337310"/>
      <w:r w:rsidRPr="00652562">
        <w:rPr>
          <w:rFonts w:eastAsia="Calibri"/>
          <w:b/>
        </w:rPr>
        <w:t xml:space="preserve">  </w:t>
      </w:r>
      <w:bookmarkStart w:id="18" w:name="_Toc253605097"/>
      <w:r w:rsidRPr="00652562">
        <w:t xml:space="preserve">Гарантии  доступности и </w:t>
      </w:r>
      <w:bookmarkEnd w:id="17"/>
      <w:r w:rsidRPr="00652562">
        <w:t>перерасчет Услуг</w:t>
      </w:r>
      <w:bookmarkEnd w:id="18"/>
    </w:p>
    <w:p w:rsidR="00652562" w:rsidRPr="00652562" w:rsidRDefault="00652562" w:rsidP="00652562">
      <w:pPr>
        <w:ind w:left="540" w:firstLine="168"/>
        <w:jc w:val="both"/>
      </w:pPr>
      <w:proofErr w:type="gramStart"/>
      <w:r w:rsidRPr="00652562">
        <w:t>Гарантированная замеряемая ежемесячно доступность Услуги во внерабочее время (с _____ по _____) составляет не менее  ____%. Если гарантированная доступность Услуги во внерабочее время не соответствует указанной величине, АБОНЕНТ Услуги имеет право на получение перерасчета оплаты, размер которого определен ниже:</w:t>
      </w:r>
      <w:proofErr w:type="gramEnd"/>
    </w:p>
    <w:p w:rsidR="00652562" w:rsidRPr="00652562" w:rsidRDefault="00652562" w:rsidP="00652562">
      <w:pPr>
        <w:ind w:left="540" w:firstLine="168"/>
        <w:jc w:val="both"/>
      </w:pPr>
    </w:p>
    <w:p w:rsidR="00652562" w:rsidRPr="00652562" w:rsidRDefault="00652562" w:rsidP="00652562">
      <w:pPr>
        <w:ind w:left="540" w:firstLine="168"/>
        <w:jc w:val="both"/>
      </w:pPr>
    </w:p>
    <w:p w:rsidR="00652562" w:rsidRPr="00652562" w:rsidRDefault="00652562" w:rsidP="00652562">
      <w:pPr>
        <w:jc w:val="both"/>
      </w:pPr>
    </w:p>
    <w:tbl>
      <w:tblPr>
        <w:tblW w:w="0" w:type="auto"/>
        <w:tblInd w:w="1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3"/>
        <w:gridCol w:w="3596"/>
      </w:tblGrid>
      <w:tr w:rsidR="00652562" w:rsidRPr="00652562" w:rsidTr="00A339A9">
        <w:tc>
          <w:tcPr>
            <w:tcW w:w="2783" w:type="dxa"/>
            <w:shd w:val="pct20" w:color="auto" w:fill="FFFFFF"/>
          </w:tcPr>
          <w:p w:rsidR="00652562" w:rsidRPr="00652562" w:rsidRDefault="00652562" w:rsidP="00652562">
            <w:pPr>
              <w:jc w:val="center"/>
              <w:rPr>
                <w:b/>
                <w:color w:val="000000"/>
              </w:rPr>
            </w:pPr>
            <w:r w:rsidRPr="00652562">
              <w:rPr>
                <w:b/>
                <w:color w:val="000000"/>
              </w:rPr>
              <w:t>Замеряемая доступность (</w:t>
            </w:r>
            <w:r w:rsidRPr="00652562">
              <w:rPr>
                <w:b/>
                <w:color w:val="000000"/>
                <w:lang w:val="en-GB"/>
              </w:rPr>
              <w:t>a</w:t>
            </w:r>
            <w:r w:rsidRPr="00652562">
              <w:rPr>
                <w:b/>
                <w:color w:val="000000"/>
              </w:rPr>
              <w:t>)</w:t>
            </w:r>
            <w:r w:rsidRPr="00652562">
              <w:rPr>
                <w:b/>
                <w:color w:val="000000"/>
              </w:rPr>
              <w:br/>
              <w:t>(%, ежемесячно)</w:t>
            </w:r>
          </w:p>
        </w:tc>
        <w:tc>
          <w:tcPr>
            <w:tcW w:w="3596" w:type="dxa"/>
            <w:shd w:val="pct20" w:color="auto" w:fill="FFFFFF"/>
          </w:tcPr>
          <w:p w:rsidR="00652562" w:rsidRPr="00652562" w:rsidRDefault="00652562" w:rsidP="00652562">
            <w:pPr>
              <w:jc w:val="center"/>
              <w:rPr>
                <w:b/>
                <w:color w:val="000000"/>
              </w:rPr>
            </w:pPr>
            <w:r w:rsidRPr="00652562">
              <w:rPr>
                <w:b/>
                <w:color w:val="000000"/>
              </w:rPr>
              <w:t>Перерасчет оплаты</w:t>
            </w:r>
          </w:p>
          <w:p w:rsidR="00652562" w:rsidRPr="00652562" w:rsidRDefault="00652562" w:rsidP="00652562">
            <w:pPr>
              <w:jc w:val="center"/>
              <w:rPr>
                <w:b/>
                <w:color w:val="000000"/>
              </w:rPr>
            </w:pPr>
            <w:r w:rsidRPr="00652562">
              <w:rPr>
                <w:b/>
                <w:color w:val="000000"/>
              </w:rPr>
              <w:t>(% от текущей платы)</w:t>
            </w:r>
          </w:p>
        </w:tc>
      </w:tr>
      <w:tr w:rsidR="00652562" w:rsidRPr="00652562" w:rsidTr="00A339A9">
        <w:tc>
          <w:tcPr>
            <w:tcW w:w="2783" w:type="dxa"/>
            <w:vAlign w:val="center"/>
          </w:tcPr>
          <w:p w:rsidR="00652562" w:rsidRPr="00652562" w:rsidRDefault="00652562" w:rsidP="00652562">
            <w:pPr>
              <w:ind w:left="650"/>
            </w:pPr>
            <w:r w:rsidRPr="00652562">
              <w:rPr>
                <w:lang w:val="en-US"/>
              </w:rPr>
              <w:t xml:space="preserve">a ≥  </w:t>
            </w:r>
            <w:r w:rsidRPr="00652562">
              <w:t>_____</w:t>
            </w:r>
          </w:p>
        </w:tc>
        <w:tc>
          <w:tcPr>
            <w:tcW w:w="3596" w:type="dxa"/>
          </w:tcPr>
          <w:p w:rsidR="00652562" w:rsidRPr="00652562" w:rsidRDefault="00652562" w:rsidP="00652562">
            <w:pPr>
              <w:ind w:left="374"/>
              <w:jc w:val="center"/>
              <w:rPr>
                <w:lang w:val="en-GB"/>
              </w:rPr>
            </w:pPr>
            <w:r w:rsidRPr="00652562">
              <w:rPr>
                <w:lang w:val="en-GB"/>
              </w:rPr>
              <w:t>0%</w:t>
            </w:r>
          </w:p>
        </w:tc>
      </w:tr>
      <w:tr w:rsidR="00652562" w:rsidRPr="00652562" w:rsidTr="00A339A9">
        <w:tc>
          <w:tcPr>
            <w:tcW w:w="2783" w:type="dxa"/>
            <w:vAlign w:val="center"/>
          </w:tcPr>
          <w:p w:rsidR="00652562" w:rsidRPr="00652562" w:rsidRDefault="00652562" w:rsidP="00652562">
            <w:pPr>
              <w:ind w:left="650"/>
            </w:pPr>
            <w:r w:rsidRPr="00652562">
              <w:t xml:space="preserve">_____ </w:t>
            </w:r>
            <w:r w:rsidRPr="00652562">
              <w:rPr>
                <w:lang w:val="en-US"/>
              </w:rPr>
              <w:t>&gt; a ≥</w:t>
            </w:r>
            <w:r w:rsidRPr="00652562">
              <w:t xml:space="preserve"> _____</w:t>
            </w:r>
          </w:p>
        </w:tc>
        <w:tc>
          <w:tcPr>
            <w:tcW w:w="3596" w:type="dxa"/>
          </w:tcPr>
          <w:p w:rsidR="00652562" w:rsidRPr="00652562" w:rsidRDefault="00652562" w:rsidP="00652562">
            <w:pPr>
              <w:ind w:left="374"/>
              <w:jc w:val="center"/>
              <w:rPr>
                <w:lang w:val="en-GB"/>
              </w:rPr>
            </w:pPr>
            <w:r w:rsidRPr="00652562">
              <w:rPr>
                <w:lang w:val="en-GB"/>
              </w:rPr>
              <w:t>0,</w:t>
            </w:r>
            <w:r w:rsidRPr="00652562">
              <w:t>___</w:t>
            </w:r>
            <w:r w:rsidRPr="00652562">
              <w:rPr>
                <w:lang w:val="en-GB"/>
              </w:rPr>
              <w:t>%</w:t>
            </w:r>
          </w:p>
        </w:tc>
      </w:tr>
      <w:tr w:rsidR="00652562" w:rsidRPr="00652562" w:rsidTr="00A339A9">
        <w:tc>
          <w:tcPr>
            <w:tcW w:w="2783" w:type="dxa"/>
            <w:vAlign w:val="center"/>
          </w:tcPr>
          <w:p w:rsidR="00652562" w:rsidRPr="00652562" w:rsidRDefault="00652562" w:rsidP="00652562">
            <w:pPr>
              <w:ind w:left="650"/>
              <w:rPr>
                <w:lang w:val="en-GB"/>
              </w:rPr>
            </w:pPr>
            <w:r w:rsidRPr="00652562">
              <w:t xml:space="preserve">_____ </w:t>
            </w:r>
            <w:r w:rsidRPr="00652562">
              <w:rPr>
                <w:lang w:val="en-US"/>
              </w:rPr>
              <w:t>&gt; a ≥</w:t>
            </w:r>
            <w:r w:rsidRPr="00652562">
              <w:t xml:space="preserve"> _____</w:t>
            </w:r>
          </w:p>
        </w:tc>
        <w:tc>
          <w:tcPr>
            <w:tcW w:w="3596" w:type="dxa"/>
          </w:tcPr>
          <w:p w:rsidR="00652562" w:rsidRPr="00652562" w:rsidRDefault="00652562" w:rsidP="00652562">
            <w:pPr>
              <w:ind w:left="374"/>
              <w:jc w:val="center"/>
              <w:rPr>
                <w:lang w:val="en-GB"/>
              </w:rPr>
            </w:pPr>
            <w:r w:rsidRPr="00652562">
              <w:rPr>
                <w:lang w:val="en-GB"/>
              </w:rPr>
              <w:t>0,</w:t>
            </w:r>
            <w:r w:rsidRPr="00652562">
              <w:t>___</w:t>
            </w:r>
            <w:r w:rsidRPr="00652562">
              <w:rPr>
                <w:lang w:val="en-GB"/>
              </w:rPr>
              <w:t>%</w:t>
            </w:r>
          </w:p>
        </w:tc>
      </w:tr>
      <w:tr w:rsidR="00652562" w:rsidRPr="00652562" w:rsidTr="00A339A9">
        <w:tc>
          <w:tcPr>
            <w:tcW w:w="2783" w:type="dxa"/>
            <w:vAlign w:val="center"/>
          </w:tcPr>
          <w:p w:rsidR="00652562" w:rsidRPr="00652562" w:rsidRDefault="00652562" w:rsidP="00652562">
            <w:pPr>
              <w:ind w:left="650"/>
              <w:rPr>
                <w:lang w:val="en-GB"/>
              </w:rPr>
            </w:pPr>
            <w:r w:rsidRPr="00652562">
              <w:t xml:space="preserve">_____ </w:t>
            </w:r>
            <w:r w:rsidRPr="00652562">
              <w:rPr>
                <w:lang w:val="en-US"/>
              </w:rPr>
              <w:t>&gt; a ≥</w:t>
            </w:r>
            <w:r w:rsidRPr="00652562">
              <w:t xml:space="preserve"> _____</w:t>
            </w:r>
          </w:p>
        </w:tc>
        <w:tc>
          <w:tcPr>
            <w:tcW w:w="3596" w:type="dxa"/>
          </w:tcPr>
          <w:p w:rsidR="00652562" w:rsidRPr="00652562" w:rsidRDefault="00652562" w:rsidP="00652562">
            <w:pPr>
              <w:ind w:left="374"/>
              <w:jc w:val="center"/>
              <w:rPr>
                <w:lang w:val="en-GB"/>
              </w:rPr>
            </w:pPr>
            <w:r w:rsidRPr="00652562">
              <w:t>___</w:t>
            </w:r>
            <w:r w:rsidRPr="00652562">
              <w:rPr>
                <w:lang w:val="en-GB"/>
              </w:rPr>
              <w:t>%</w:t>
            </w:r>
          </w:p>
        </w:tc>
      </w:tr>
      <w:tr w:rsidR="00652562" w:rsidRPr="00652562" w:rsidTr="00A339A9">
        <w:tc>
          <w:tcPr>
            <w:tcW w:w="2783" w:type="dxa"/>
            <w:vAlign w:val="center"/>
          </w:tcPr>
          <w:p w:rsidR="00652562" w:rsidRPr="00652562" w:rsidRDefault="00652562" w:rsidP="00652562">
            <w:pPr>
              <w:ind w:left="650"/>
              <w:rPr>
                <w:lang w:val="en-GB"/>
              </w:rPr>
            </w:pPr>
            <w:r w:rsidRPr="00652562">
              <w:t xml:space="preserve">_____ </w:t>
            </w:r>
            <w:r w:rsidRPr="00652562">
              <w:rPr>
                <w:lang w:val="en-US"/>
              </w:rPr>
              <w:t>&gt; a ≥</w:t>
            </w:r>
            <w:r w:rsidRPr="00652562">
              <w:t xml:space="preserve"> _____</w:t>
            </w:r>
          </w:p>
        </w:tc>
        <w:tc>
          <w:tcPr>
            <w:tcW w:w="3596" w:type="dxa"/>
          </w:tcPr>
          <w:p w:rsidR="00652562" w:rsidRPr="00652562" w:rsidRDefault="00652562" w:rsidP="00652562">
            <w:pPr>
              <w:ind w:left="374"/>
              <w:jc w:val="center"/>
              <w:rPr>
                <w:lang w:val="en-GB"/>
              </w:rPr>
            </w:pPr>
            <w:r w:rsidRPr="00652562">
              <w:t>___</w:t>
            </w:r>
            <w:r w:rsidRPr="00652562">
              <w:rPr>
                <w:lang w:val="en-GB"/>
              </w:rPr>
              <w:t>%</w:t>
            </w:r>
          </w:p>
        </w:tc>
      </w:tr>
      <w:tr w:rsidR="00652562" w:rsidRPr="00652562" w:rsidTr="00A339A9">
        <w:tc>
          <w:tcPr>
            <w:tcW w:w="2783" w:type="dxa"/>
            <w:vAlign w:val="center"/>
          </w:tcPr>
          <w:p w:rsidR="00652562" w:rsidRPr="00652562" w:rsidRDefault="00652562" w:rsidP="00652562">
            <w:pPr>
              <w:ind w:left="650"/>
              <w:rPr>
                <w:lang w:val="en-US"/>
              </w:rPr>
            </w:pPr>
            <w:r w:rsidRPr="00652562">
              <w:t xml:space="preserve">______ </w:t>
            </w:r>
            <w:r w:rsidRPr="00652562">
              <w:rPr>
                <w:lang w:val="en-US"/>
              </w:rPr>
              <w:t xml:space="preserve"> &gt;a</w:t>
            </w:r>
          </w:p>
        </w:tc>
        <w:tc>
          <w:tcPr>
            <w:tcW w:w="3596" w:type="dxa"/>
          </w:tcPr>
          <w:p w:rsidR="00652562" w:rsidRPr="00652562" w:rsidRDefault="00652562" w:rsidP="00652562">
            <w:pPr>
              <w:ind w:left="194"/>
            </w:pPr>
            <w:r w:rsidRPr="00652562">
              <w:t>____ % ежемесячной платы за каждые 24 часа перерыва в обслуживании</w:t>
            </w:r>
          </w:p>
        </w:tc>
      </w:tr>
    </w:tbl>
    <w:p w:rsidR="00652562" w:rsidRPr="00652562" w:rsidRDefault="00652562" w:rsidP="00652562"/>
    <w:p w:rsidR="00652562" w:rsidRPr="00652562" w:rsidRDefault="00652562" w:rsidP="00652562"/>
    <w:p w:rsidR="00652562" w:rsidRPr="00652562" w:rsidRDefault="00652562" w:rsidP="00652562"/>
    <w:p w:rsidR="00652562" w:rsidRPr="00652562" w:rsidRDefault="00652562" w:rsidP="00652562">
      <w:pPr>
        <w:ind w:left="540" w:firstLine="168"/>
        <w:jc w:val="both"/>
      </w:pPr>
      <w:r w:rsidRPr="00652562">
        <w:t xml:space="preserve">ОПЕРАТОР производит перерасчет оплаты  на основании приведённой таблицы, по истечении каждого одномесячного периода. </w:t>
      </w:r>
    </w:p>
    <w:p w:rsidR="00652562" w:rsidRPr="00652562" w:rsidRDefault="00652562" w:rsidP="00652562">
      <w:pPr>
        <w:ind w:left="540" w:firstLine="168"/>
        <w:jc w:val="both"/>
      </w:pPr>
      <w:r w:rsidRPr="00652562">
        <w:lastRenderedPageBreak/>
        <w:t xml:space="preserve">Размер сумм  перерасчета оплаты  будет зависеть от продолжительности неисправности по времени, указанной в уведомлении об устранении неисправности. </w:t>
      </w:r>
      <w:bookmarkStart w:id="19" w:name="_Ref52336208"/>
    </w:p>
    <w:p w:rsidR="00652562" w:rsidRPr="00652562" w:rsidRDefault="00652562" w:rsidP="00652562"/>
    <w:p w:rsidR="00652562" w:rsidRPr="00652562" w:rsidRDefault="00652562" w:rsidP="00E947D3">
      <w:pPr>
        <w:keepNext/>
        <w:keepLines/>
        <w:numPr>
          <w:ilvl w:val="1"/>
          <w:numId w:val="10"/>
        </w:numPr>
        <w:spacing w:after="120" w:line="240" w:lineRule="atLeast"/>
        <w:outlineLvl w:val="0"/>
      </w:pPr>
      <w:bookmarkStart w:id="20" w:name="_Toc249777392"/>
      <w:r w:rsidRPr="00652562">
        <w:rPr>
          <w:rFonts w:eastAsia="Calibri"/>
          <w:b/>
        </w:rPr>
        <w:t xml:space="preserve">     </w:t>
      </w:r>
      <w:bookmarkStart w:id="21" w:name="_Toc253605098"/>
      <w:r w:rsidRPr="00652562">
        <w:t>Плановые и аварийные ремонтные работы</w:t>
      </w:r>
      <w:bookmarkEnd w:id="19"/>
      <w:bookmarkEnd w:id="20"/>
      <w:bookmarkEnd w:id="21"/>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pPr>
      <w:bookmarkStart w:id="22" w:name="_Toc249777393"/>
      <w:r w:rsidRPr="00652562">
        <w:t xml:space="preserve">  </w:t>
      </w:r>
      <w:bookmarkStart w:id="23" w:name="_Toc253605099"/>
      <w:r w:rsidRPr="00652562">
        <w:t>Определение плановых ремонтных работ</w:t>
      </w:r>
      <w:bookmarkEnd w:id="22"/>
      <w:bookmarkEnd w:id="23"/>
    </w:p>
    <w:p w:rsidR="00652562" w:rsidRPr="00652562" w:rsidRDefault="00652562" w:rsidP="00652562">
      <w:pPr>
        <w:spacing w:before="240"/>
        <w:ind w:left="539" w:firstLine="170"/>
        <w:jc w:val="both"/>
      </w:pPr>
      <w:r w:rsidRPr="00652562">
        <w:t>ОПЕРАТОР или его субподрядчик может проводить плановое техническое обслуживание, модернизацию или  усовершенствование сети или сетевого оборудования. Эти работы определяются как плановые ремонтные работы и могут вызвать простои в  работе Услуги. Временные простои в  работе Услуги, обусловленные проведением плановых ремонтных работ, не будут рассматриваться как неисправность или  недоступность и не будут служить основанием для заявления АБОНЕНТОМ своих прав на получение компенсаций.</w:t>
      </w:r>
    </w:p>
    <w:p w:rsidR="00652562" w:rsidRPr="00652562" w:rsidRDefault="00652562" w:rsidP="00652562">
      <w:pPr>
        <w:spacing w:before="240"/>
        <w:ind w:left="539" w:firstLine="170"/>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24" w:name="_Toc249777394"/>
      <w:r w:rsidRPr="00652562">
        <w:rPr>
          <w:rFonts w:eastAsia="Calibri"/>
          <w:b/>
        </w:rPr>
        <w:t xml:space="preserve">  </w:t>
      </w:r>
      <w:bookmarkStart w:id="25" w:name="_Toc253605100"/>
      <w:r w:rsidRPr="00652562">
        <w:rPr>
          <w:rFonts w:eastAsia="Calibri"/>
        </w:rPr>
        <w:t>Уведомление о проведении плановых ремонтных работ</w:t>
      </w:r>
      <w:bookmarkEnd w:id="24"/>
      <w:bookmarkEnd w:id="25"/>
    </w:p>
    <w:p w:rsidR="00652562" w:rsidRPr="00652562" w:rsidRDefault="00652562" w:rsidP="00652562">
      <w:pPr>
        <w:spacing w:before="240"/>
        <w:ind w:left="539" w:firstLine="170"/>
        <w:jc w:val="both"/>
      </w:pPr>
      <w:r w:rsidRPr="00652562">
        <w:t>ОПЕРАТОР уведомляет АБОНЕНТА о проведении любых плановых ремонтных работ, которые могут вызвать простои в  работе Услуги, минимум за</w:t>
      </w:r>
      <w:proofErr w:type="gramStart"/>
      <w:r w:rsidRPr="00652562">
        <w:t xml:space="preserve"> ___ (___) </w:t>
      </w:r>
      <w:proofErr w:type="gramEnd"/>
      <w:r w:rsidRPr="00652562">
        <w:t>рабочих дня до начала работ.</w:t>
      </w:r>
    </w:p>
    <w:p w:rsidR="00652562" w:rsidRPr="00652562" w:rsidRDefault="00652562" w:rsidP="00652562">
      <w:pPr>
        <w:ind w:left="539" w:firstLine="170"/>
        <w:jc w:val="both"/>
      </w:pPr>
      <w:r w:rsidRPr="00652562">
        <w:t>При изменении сроков проведения плановых работ или их отмене ОПЕРАТОР оповещает АБОНЕНТА  в кратчайшие сроки после принятия решения.</w:t>
      </w:r>
    </w:p>
    <w:p w:rsidR="00652562" w:rsidRPr="00652562" w:rsidRDefault="00652562" w:rsidP="00652562">
      <w:pPr>
        <w:ind w:left="539" w:firstLine="170"/>
        <w:jc w:val="both"/>
      </w:pPr>
      <w:r w:rsidRPr="00652562">
        <w:t xml:space="preserve">В уведомлении, направленном Оперативно-диспетчерским центром ОПЕРАТОРА (далее «ОДЦ»), указывается время, дата, продолжительность любой плановой работы, контактные данные лица ответственного за предоставление информации о проводимых работах. </w:t>
      </w:r>
    </w:p>
    <w:p w:rsidR="00652562" w:rsidRPr="00652562" w:rsidRDefault="00652562" w:rsidP="00652562">
      <w:pPr>
        <w:ind w:left="539" w:right="21" w:firstLine="170"/>
        <w:jc w:val="both"/>
      </w:pPr>
      <w:r w:rsidRPr="00652562">
        <w:t>АБОНЕНТ уведомляет ОДЦ о проведении любых плановых работ на своем оборудовании, которые могут привести к его временной неработоспособности и, как следствие, к пропаданию нагрузки на Услуге, минимум за одни сутки до начала работ.</w:t>
      </w:r>
    </w:p>
    <w:p w:rsidR="00652562" w:rsidRPr="00652562" w:rsidRDefault="00652562" w:rsidP="00652562">
      <w:pPr>
        <w:ind w:left="539" w:right="21" w:firstLine="170"/>
        <w:jc w:val="both"/>
      </w:pPr>
      <w:r w:rsidRPr="00652562">
        <w:t xml:space="preserve">При изменении сроков проведения плановых работ или их отмене АБОНЕНТ оповещает ОДЦ в кратчайшие сроки после принятия решения. </w:t>
      </w:r>
    </w:p>
    <w:p w:rsidR="00652562" w:rsidRPr="00652562" w:rsidRDefault="00652562" w:rsidP="00652562">
      <w:pPr>
        <w:ind w:left="539" w:right="21" w:firstLine="170"/>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26" w:name="_Toc249777395"/>
      <w:bookmarkStart w:id="27" w:name="_Toc253605101"/>
      <w:r w:rsidRPr="00652562">
        <w:rPr>
          <w:rFonts w:eastAsia="Calibri"/>
        </w:rPr>
        <w:t>Интервал времени проведения плановых ремонтных работ</w:t>
      </w:r>
      <w:bookmarkEnd w:id="26"/>
      <w:bookmarkEnd w:id="27"/>
    </w:p>
    <w:p w:rsidR="00652562" w:rsidRDefault="00652562" w:rsidP="00085D6B">
      <w:pPr>
        <w:spacing w:before="240"/>
        <w:ind w:left="539" w:firstLine="170"/>
        <w:jc w:val="both"/>
      </w:pPr>
      <w:r w:rsidRPr="00652562">
        <w:t>При наличии технической возможности профилактические работы производятся, как правило,  в интервале времени от 23.00 до 06.00 (московское время).</w:t>
      </w:r>
    </w:p>
    <w:p w:rsidR="00085D6B" w:rsidRPr="00652562" w:rsidRDefault="00085D6B" w:rsidP="00085D6B">
      <w:pPr>
        <w:spacing w:before="240"/>
        <w:ind w:left="539" w:firstLine="170"/>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28" w:name="_Toc249777396"/>
      <w:r w:rsidRPr="00652562">
        <w:rPr>
          <w:rFonts w:eastAsia="Calibri"/>
          <w:b/>
        </w:rPr>
        <w:t xml:space="preserve">  </w:t>
      </w:r>
      <w:bookmarkStart w:id="29" w:name="_Toc253605102"/>
      <w:r w:rsidRPr="00652562">
        <w:rPr>
          <w:rFonts w:eastAsia="Calibri"/>
        </w:rPr>
        <w:t>Определение аварийных ремонтных работ</w:t>
      </w:r>
      <w:bookmarkEnd w:id="28"/>
      <w:bookmarkEnd w:id="29"/>
      <w:r w:rsidRPr="00652562">
        <w:rPr>
          <w:rFonts w:eastAsia="Calibri"/>
        </w:rPr>
        <w:t xml:space="preserve"> </w:t>
      </w:r>
    </w:p>
    <w:p w:rsidR="00652562" w:rsidRPr="00652562" w:rsidRDefault="00652562" w:rsidP="00652562">
      <w:pPr>
        <w:ind w:left="539" w:firstLine="170"/>
        <w:jc w:val="both"/>
      </w:pPr>
      <w:r w:rsidRPr="00652562">
        <w:t>Аварийные ремонтные работы проводятся, когда состояние Услуги является предельным или неисправным.</w:t>
      </w:r>
    </w:p>
    <w:p w:rsidR="00652562" w:rsidRPr="00652562" w:rsidRDefault="00652562" w:rsidP="00652562">
      <w:pPr>
        <w:ind w:left="540" w:firstLine="168"/>
        <w:jc w:val="both"/>
      </w:pPr>
      <w:r w:rsidRPr="00652562">
        <w:t>Предельное состояние Услуги определяется как состояние, при котором параметры качества передачи находятся в пределах установленных порогов, но измерение качества работы свидетельствует о том, что ситуации с большой долей вероятности может перерасти в неисправность Услуги. Неисправное состояние Услуги определяется как состояние, при котором параметры качества передачи Услуги находятся за пределами пороговых значений, однако частичное использование Услуги возможно.</w:t>
      </w:r>
    </w:p>
    <w:p w:rsidR="00652562" w:rsidRPr="00652562" w:rsidRDefault="00652562" w:rsidP="00652562">
      <w:pPr>
        <w:ind w:left="540" w:firstLine="168"/>
        <w:jc w:val="both"/>
      </w:pPr>
      <w:r w:rsidRPr="00652562">
        <w:t>Простои в работе Услуги, вызванные проведением аварийных ремонтных работ, продолжительность которых не превышает</w:t>
      </w:r>
      <w:proofErr w:type="gramStart"/>
      <w:r w:rsidRPr="00652562">
        <w:t xml:space="preserve"> __ (____) </w:t>
      </w:r>
      <w:proofErr w:type="gramEnd"/>
      <w:r w:rsidRPr="00652562">
        <w:t>часов, не будут рассматриваться как неисправность или  недоступность и не будут служить основанием для заявления АБОНЕНТОМ своих прав на получение компенсаций, если работы проводятся с уведомлением АБОНЕНТА и в оговоренные сроки.</w:t>
      </w:r>
    </w:p>
    <w:p w:rsidR="00652562" w:rsidRPr="00652562" w:rsidRDefault="00652562" w:rsidP="00652562">
      <w:pPr>
        <w:ind w:left="540" w:firstLine="168"/>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30" w:name="_Toc249777397"/>
      <w:r w:rsidRPr="00652562">
        <w:rPr>
          <w:rFonts w:eastAsia="Calibri"/>
          <w:b/>
        </w:rPr>
        <w:lastRenderedPageBreak/>
        <w:t xml:space="preserve">  </w:t>
      </w:r>
      <w:bookmarkStart w:id="31" w:name="_Toc253605103"/>
      <w:r w:rsidRPr="00652562">
        <w:rPr>
          <w:rFonts w:eastAsia="Calibri"/>
        </w:rPr>
        <w:t>Уведомление о проведении аварийных ремонтных работ</w:t>
      </w:r>
      <w:bookmarkEnd w:id="30"/>
      <w:bookmarkEnd w:id="31"/>
    </w:p>
    <w:p w:rsidR="00652562" w:rsidRPr="00652562" w:rsidRDefault="00652562" w:rsidP="00652562">
      <w:pPr>
        <w:ind w:left="539" w:firstLine="170"/>
        <w:jc w:val="both"/>
      </w:pPr>
      <w:r w:rsidRPr="00652562">
        <w:t xml:space="preserve">ОПЕРАТОР уведомляет АБОНЕНТА о проведении аварийных ремонтных работ, по крайней мере, </w:t>
      </w:r>
      <w:proofErr w:type="gramStart"/>
      <w:r w:rsidRPr="00652562">
        <w:t>за</w:t>
      </w:r>
      <w:proofErr w:type="gramEnd"/>
      <w:r w:rsidRPr="00652562">
        <w:t xml:space="preserve"> __ (____) часа до начала работ.</w:t>
      </w:r>
    </w:p>
    <w:p w:rsidR="00652562" w:rsidRPr="00652562" w:rsidRDefault="00652562" w:rsidP="00652562">
      <w:pPr>
        <w:ind w:left="540" w:firstLine="168"/>
        <w:jc w:val="both"/>
      </w:pPr>
      <w:r w:rsidRPr="00652562">
        <w:t>В уведомлении, направленном АБОНЕНТУ на адрес электронной почты, указывается время, дата, продолжительность аварийной работы, контактные данные лица ответственного за предоставление информации о проводимых работах.</w:t>
      </w:r>
    </w:p>
    <w:p w:rsidR="00652562" w:rsidRPr="00652562" w:rsidRDefault="00652562" w:rsidP="00652562">
      <w:pPr>
        <w:ind w:left="540" w:firstLine="168"/>
        <w:jc w:val="both"/>
      </w:pPr>
      <w:r w:rsidRPr="00652562">
        <w:t xml:space="preserve">АБОНЕНТ уведомляет ОДЦ о проведении любых аварийных работ на своем оборудовании, которые могут привести к его временной неработоспособности и, как следствие, к пропаданию нагрузки на Услуге, минимум </w:t>
      </w:r>
      <w:proofErr w:type="gramStart"/>
      <w:r w:rsidRPr="00652562">
        <w:t>за</w:t>
      </w:r>
      <w:proofErr w:type="gramEnd"/>
      <w:r w:rsidRPr="00652562">
        <w:t xml:space="preserve"> __ (____) часа до начала работ. В уведомлении, направленном в адрес ОДЦ на адрес электронной почты указывается время, дата, продолжительность работы, контактные данные лица ответственного за предоставление информации о проводимой работе. </w:t>
      </w:r>
    </w:p>
    <w:p w:rsidR="00652562" w:rsidRPr="00652562" w:rsidRDefault="00652562" w:rsidP="00652562">
      <w:pPr>
        <w:ind w:left="540" w:firstLine="168"/>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32" w:name="_Toc249777398"/>
      <w:r w:rsidRPr="00652562">
        <w:rPr>
          <w:rFonts w:eastAsia="Calibri"/>
          <w:b/>
        </w:rPr>
        <w:t xml:space="preserve"> </w:t>
      </w:r>
      <w:bookmarkStart w:id="33" w:name="_Toc253605104"/>
      <w:r w:rsidRPr="00652562">
        <w:rPr>
          <w:rFonts w:eastAsia="Calibri"/>
        </w:rPr>
        <w:t>Интервал времени проведения аварийных ремонтных работ</w:t>
      </w:r>
      <w:bookmarkEnd w:id="32"/>
      <w:bookmarkEnd w:id="33"/>
    </w:p>
    <w:p w:rsidR="00652562" w:rsidRPr="00652562" w:rsidRDefault="00085D6B" w:rsidP="00652562">
      <w:pPr>
        <w:spacing w:before="240"/>
        <w:ind w:left="539" w:firstLine="170"/>
        <w:jc w:val="both"/>
      </w:pPr>
      <w:r>
        <w:t xml:space="preserve"> </w:t>
      </w:r>
      <w:r w:rsidR="00652562" w:rsidRPr="00652562">
        <w:t>Аварийные  ремонтные работы проводятся, по возможности,  в интервале времени указанном в п. 2.3.3.</w:t>
      </w:r>
    </w:p>
    <w:p w:rsidR="001A7BD6" w:rsidRDefault="001A7BD6" w:rsidP="002F0CB5">
      <w:pPr>
        <w:widowControl w:val="0"/>
        <w:jc w:val="both"/>
      </w:pPr>
    </w:p>
    <w:p w:rsidR="00652562" w:rsidRPr="00652562" w:rsidRDefault="001A7BD6" w:rsidP="002F0CB5">
      <w:pPr>
        <w:widowControl w:val="0"/>
        <w:jc w:val="both"/>
      </w:pPr>
      <w:r>
        <w:t xml:space="preserve">3. </w:t>
      </w:r>
      <w:r w:rsidR="00293328">
        <w:t>Список</w:t>
      </w:r>
      <w:r w:rsidR="00652562" w:rsidRPr="00652562">
        <w:t xml:space="preserve"> </w:t>
      </w:r>
      <w:proofErr w:type="gramStart"/>
      <w:r w:rsidR="00652562" w:rsidRPr="00652562">
        <w:t xml:space="preserve">лиц, уполномоченных выступать от имени АБОНЕНТА </w:t>
      </w:r>
      <w:r>
        <w:t>стороны согласовывают</w:t>
      </w:r>
      <w:proofErr w:type="gramEnd"/>
      <w:r>
        <w:t xml:space="preserve"> Дополнительно.</w:t>
      </w:r>
    </w:p>
    <w:p w:rsidR="00652562" w:rsidRPr="00652562" w:rsidRDefault="00652562" w:rsidP="00652562">
      <w:pPr>
        <w:ind w:left="720"/>
        <w:contextualSpacing/>
        <w:jc w:val="both"/>
        <w:rPr>
          <w:rFonts w:eastAsia="Calibri"/>
        </w:rPr>
      </w:pPr>
    </w:p>
    <w:tbl>
      <w:tblPr>
        <w:tblW w:w="10848" w:type="dxa"/>
        <w:jc w:val="center"/>
        <w:tblLook w:val="01E0" w:firstRow="1" w:lastRow="1" w:firstColumn="1" w:lastColumn="1" w:noHBand="0" w:noVBand="0"/>
      </w:tblPr>
      <w:tblGrid>
        <w:gridCol w:w="5555"/>
        <w:gridCol w:w="5293"/>
      </w:tblGrid>
      <w:tr w:rsidR="00947EF3" w:rsidRPr="00D90108" w:rsidTr="00A82EAE">
        <w:trPr>
          <w:trHeight w:val="641"/>
          <w:jc w:val="center"/>
        </w:trPr>
        <w:tc>
          <w:tcPr>
            <w:tcW w:w="5555" w:type="dxa"/>
          </w:tcPr>
          <w:p w:rsidR="00947EF3" w:rsidRPr="00B04E72" w:rsidRDefault="00947EF3" w:rsidP="00A82EAE">
            <w:pPr>
              <w:ind w:firstLine="6"/>
              <w:jc w:val="center"/>
              <w:rPr>
                <w:b/>
              </w:rPr>
            </w:pPr>
          </w:p>
          <w:p w:rsidR="00947EF3" w:rsidRPr="00B04E72" w:rsidRDefault="00947EF3" w:rsidP="00A82EAE">
            <w:pPr>
              <w:rPr>
                <w:b/>
              </w:rPr>
            </w:pPr>
          </w:p>
          <w:p w:rsidR="00947EF3" w:rsidRPr="00B04E72" w:rsidRDefault="00947EF3" w:rsidP="00A82EAE">
            <w:pPr>
              <w:ind w:firstLine="6"/>
              <w:jc w:val="center"/>
              <w:rPr>
                <w:b/>
              </w:rPr>
            </w:pPr>
            <w:r w:rsidRPr="00B04E72">
              <w:rPr>
                <w:b/>
              </w:rPr>
              <w:t>ОПЕРАТОР</w:t>
            </w:r>
            <w:r>
              <w:rPr>
                <w:b/>
              </w:rPr>
              <w:t>:</w:t>
            </w:r>
          </w:p>
          <w:p w:rsidR="00947EF3" w:rsidRPr="00B04E72" w:rsidRDefault="00947EF3" w:rsidP="00A82EAE">
            <w:pPr>
              <w:ind w:firstLine="6"/>
              <w:jc w:val="center"/>
            </w:pPr>
            <w:r w:rsidRPr="00B04E72">
              <w:t>___________________________</w:t>
            </w:r>
          </w:p>
          <w:p w:rsidR="00947EF3" w:rsidRPr="00EF3F08" w:rsidRDefault="00947EF3" w:rsidP="00A82EAE">
            <w:pPr>
              <w:ind w:firstLine="6"/>
              <w:jc w:val="center"/>
              <w:rPr>
                <w:i/>
              </w:rPr>
            </w:pPr>
            <w:r w:rsidRPr="00EF3F08">
              <w:rPr>
                <w:i/>
              </w:rPr>
              <w:t>(должность)</w:t>
            </w:r>
          </w:p>
          <w:p w:rsidR="00947EF3" w:rsidRPr="00B04E72" w:rsidRDefault="00947EF3" w:rsidP="00A82EAE">
            <w:pPr>
              <w:ind w:firstLine="6"/>
              <w:jc w:val="center"/>
            </w:pPr>
            <w:r w:rsidRPr="00B04E72">
              <w:t>__________________________________</w:t>
            </w:r>
          </w:p>
          <w:p w:rsidR="00947EF3" w:rsidRPr="00EF3F08" w:rsidRDefault="00947EF3" w:rsidP="00A82EAE">
            <w:pPr>
              <w:ind w:firstLine="6"/>
              <w:jc w:val="center"/>
              <w:rPr>
                <w:i/>
              </w:rPr>
            </w:pPr>
            <w:r w:rsidRPr="00EF3F08">
              <w:rPr>
                <w:i/>
              </w:rPr>
              <w:t>(Ф.И.О.)</w:t>
            </w:r>
          </w:p>
          <w:p w:rsidR="00947EF3" w:rsidRPr="00B04E72" w:rsidRDefault="00947EF3" w:rsidP="00A82EAE">
            <w:pPr>
              <w:ind w:firstLine="6"/>
            </w:pPr>
            <w:r w:rsidRPr="00B04E72">
              <w:t xml:space="preserve">                            </w:t>
            </w:r>
          </w:p>
          <w:p w:rsidR="00947EF3" w:rsidRPr="00B04E72" w:rsidRDefault="00947EF3" w:rsidP="00A82EAE">
            <w:pPr>
              <w:ind w:firstLine="6"/>
            </w:pPr>
            <w:r w:rsidRPr="00B04E72">
              <w:t xml:space="preserve">        М.П.   «_____» _____________20____г.                     </w:t>
            </w:r>
          </w:p>
        </w:tc>
        <w:tc>
          <w:tcPr>
            <w:tcW w:w="5293" w:type="dxa"/>
          </w:tcPr>
          <w:p w:rsidR="00947EF3" w:rsidRPr="00B04E72" w:rsidRDefault="00947EF3" w:rsidP="00A82EAE">
            <w:pPr>
              <w:rPr>
                <w:b/>
              </w:rPr>
            </w:pPr>
          </w:p>
          <w:p w:rsidR="00947EF3" w:rsidRPr="00B04E72" w:rsidRDefault="00947EF3" w:rsidP="00A82EAE">
            <w:pPr>
              <w:ind w:firstLine="6"/>
              <w:jc w:val="center"/>
              <w:rPr>
                <w:b/>
              </w:rPr>
            </w:pPr>
          </w:p>
          <w:p w:rsidR="00947EF3" w:rsidRPr="00B04E72" w:rsidRDefault="00947EF3" w:rsidP="00A82EAE">
            <w:pPr>
              <w:ind w:firstLine="6"/>
              <w:jc w:val="center"/>
              <w:rPr>
                <w:b/>
              </w:rPr>
            </w:pPr>
            <w:r w:rsidRPr="00B04E72">
              <w:rPr>
                <w:b/>
              </w:rPr>
              <w:t>АБОНЕНТ</w:t>
            </w:r>
            <w:r>
              <w:rPr>
                <w:b/>
              </w:rPr>
              <w:t>:</w:t>
            </w:r>
          </w:p>
          <w:p w:rsidR="00947EF3" w:rsidRPr="00B04E72" w:rsidRDefault="00947EF3" w:rsidP="00A82EAE">
            <w:pPr>
              <w:ind w:firstLine="6"/>
              <w:jc w:val="center"/>
            </w:pPr>
            <w:r w:rsidRPr="00B04E72">
              <w:t>___________________________</w:t>
            </w:r>
          </w:p>
          <w:p w:rsidR="00947EF3" w:rsidRPr="00EF3F08" w:rsidRDefault="00947EF3" w:rsidP="00A82EAE">
            <w:pPr>
              <w:ind w:firstLine="6"/>
              <w:jc w:val="center"/>
              <w:rPr>
                <w:i/>
              </w:rPr>
            </w:pPr>
            <w:r w:rsidRPr="00EF3F08">
              <w:rPr>
                <w:i/>
              </w:rPr>
              <w:t>(должность)</w:t>
            </w:r>
          </w:p>
          <w:p w:rsidR="00947EF3" w:rsidRPr="00B04E72" w:rsidRDefault="00947EF3" w:rsidP="00A82EAE">
            <w:pPr>
              <w:ind w:firstLine="6"/>
              <w:jc w:val="center"/>
            </w:pPr>
            <w:r w:rsidRPr="00B04E72">
              <w:t>___________________________________</w:t>
            </w:r>
          </w:p>
          <w:p w:rsidR="00947EF3" w:rsidRPr="00EF3F08" w:rsidRDefault="00947EF3" w:rsidP="00A82EAE">
            <w:pPr>
              <w:ind w:firstLine="6"/>
              <w:jc w:val="center"/>
              <w:rPr>
                <w:i/>
              </w:rPr>
            </w:pPr>
            <w:r w:rsidRPr="00EF3F08">
              <w:rPr>
                <w:i/>
              </w:rPr>
              <w:t>(Ф.И.О.)</w:t>
            </w:r>
          </w:p>
          <w:p w:rsidR="00947EF3" w:rsidRPr="00B04E72" w:rsidRDefault="00947EF3" w:rsidP="00A82EAE">
            <w:pPr>
              <w:ind w:firstLine="6"/>
            </w:pPr>
            <w:r w:rsidRPr="00B04E72">
              <w:t xml:space="preserve">                            </w:t>
            </w:r>
          </w:p>
          <w:p w:rsidR="00947EF3" w:rsidRPr="00D90108" w:rsidRDefault="00947EF3" w:rsidP="00A82EAE">
            <w:pPr>
              <w:ind w:firstLine="6"/>
            </w:pPr>
            <w:r w:rsidRPr="00B04E72">
              <w:t xml:space="preserve">         М.П.   «_____» _____________20___г.</w:t>
            </w:r>
            <w:r w:rsidRPr="00D90108">
              <w:t xml:space="preserve">                     </w:t>
            </w:r>
          </w:p>
        </w:tc>
      </w:tr>
    </w:tbl>
    <w:p w:rsidR="00652562" w:rsidRPr="00652562" w:rsidRDefault="00652562" w:rsidP="00652562">
      <w:pPr>
        <w:widowControl w:val="0"/>
        <w:jc w:val="both"/>
      </w:pPr>
    </w:p>
    <w:p w:rsidR="00652562" w:rsidRPr="00652562" w:rsidRDefault="00652562" w:rsidP="00652562">
      <w:pPr>
        <w:widowControl w:val="0"/>
        <w:jc w:val="both"/>
      </w:pPr>
    </w:p>
    <w:p w:rsidR="00652562" w:rsidRPr="00652562" w:rsidRDefault="00652562" w:rsidP="00652562">
      <w:pPr>
        <w:widowControl w:val="0"/>
        <w:jc w:val="both"/>
      </w:pPr>
    </w:p>
    <w:p w:rsidR="00652562" w:rsidRDefault="00652562"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sectPr w:rsidR="001A1D8E" w:rsidSect="00951A0C">
          <w:pgSz w:w="11909" w:h="16834"/>
          <w:pgMar w:top="851" w:right="851" w:bottom="426" w:left="1560" w:header="720" w:footer="720" w:gutter="0"/>
          <w:cols w:space="720"/>
          <w:noEndnote/>
        </w:sectPr>
      </w:pPr>
    </w:p>
    <w:p w:rsidR="001A1D8E" w:rsidRPr="001A1D8E" w:rsidRDefault="001A1D8E" w:rsidP="001A1D8E">
      <w:pPr>
        <w:pStyle w:val="ad"/>
        <w:pageBreakBefore/>
        <w:spacing w:before="0"/>
        <w:jc w:val="left"/>
        <w:rPr>
          <w:b w:val="0"/>
        </w:rPr>
      </w:pPr>
      <w:r w:rsidRPr="001A1D8E">
        <w:rPr>
          <w:b w:val="0"/>
        </w:rPr>
        <w:lastRenderedPageBreak/>
        <w:t xml:space="preserve">                                                                                                                              </w:t>
      </w:r>
      <w:r>
        <w:rPr>
          <w:b w:val="0"/>
        </w:rPr>
        <w:t xml:space="preserve">            Приложение №</w:t>
      </w:r>
      <w:r w:rsidRPr="001A1D8E">
        <w:rPr>
          <w:b w:val="0"/>
        </w:rPr>
        <w:t xml:space="preserve">7   </w:t>
      </w:r>
    </w:p>
    <w:p w:rsidR="001A1D8E" w:rsidRDefault="001A1D8E" w:rsidP="001A1D8E">
      <w:pPr>
        <w:jc w:val="center"/>
      </w:pPr>
      <w:r w:rsidRPr="009E0A54">
        <w:t xml:space="preserve">                                                               </w:t>
      </w:r>
      <w:r>
        <w:t xml:space="preserve">                                                        </w:t>
      </w:r>
      <w:r w:rsidRPr="001A1D8E">
        <w:t xml:space="preserve">                               </w:t>
      </w:r>
      <w:r>
        <w:t xml:space="preserve">        </w:t>
      </w:r>
      <w:r w:rsidRPr="009E0A54">
        <w:t xml:space="preserve"> </w:t>
      </w:r>
      <w:r>
        <w:t xml:space="preserve">  </w:t>
      </w:r>
      <w:r w:rsidRPr="009E0A54">
        <w:t>к</w:t>
      </w:r>
      <w:r>
        <w:t xml:space="preserve"> Договору об</w:t>
      </w:r>
      <w:r w:rsidRPr="009E0A54">
        <w:t xml:space="preserve"> оказание услуг</w:t>
      </w:r>
    </w:p>
    <w:p w:rsidR="001A1D8E" w:rsidRPr="009E0A54" w:rsidRDefault="001A1D8E" w:rsidP="001A1D8E">
      <w:pPr>
        <w:jc w:val="center"/>
      </w:pPr>
      <w:r>
        <w:t xml:space="preserve">                                                                                                                                                          связи по передаче данных</w:t>
      </w:r>
    </w:p>
    <w:p w:rsidR="001A1D8E" w:rsidRPr="009E0A54" w:rsidRDefault="001A1D8E" w:rsidP="001A1D8E">
      <w:pPr>
        <w:jc w:val="right"/>
      </w:pPr>
      <w:r w:rsidRPr="001A1D8E">
        <w:t xml:space="preserve"> </w:t>
      </w:r>
      <w:r w:rsidRPr="009E0A54">
        <w:t xml:space="preserve"> </w:t>
      </w:r>
      <w:r>
        <w:t xml:space="preserve"> </w:t>
      </w:r>
      <w:r w:rsidRPr="009E0A54">
        <w:t xml:space="preserve">  №_______________ от «__» ______ 20___ г. </w:t>
      </w:r>
    </w:p>
    <w:p w:rsidR="001A1D8E" w:rsidRPr="009E42CE" w:rsidRDefault="001A1D8E" w:rsidP="001A1D8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125D" w:rsidRPr="0086125D" w:rsidRDefault="0086125D" w:rsidP="0086125D">
      <w:pPr>
        <w:keepNext/>
        <w:tabs>
          <w:tab w:val="left" w:pos="708"/>
        </w:tabs>
        <w:outlineLvl w:val="0"/>
        <w:rPr>
          <w:b/>
          <w:bCs/>
          <w:sz w:val="28"/>
        </w:rPr>
      </w:pPr>
      <w:r w:rsidRPr="0086125D">
        <w:rPr>
          <w:b/>
          <w:bCs/>
          <w:sz w:val="28"/>
        </w:rPr>
        <w:t>Формат предоставления информации  утверждаем:</w:t>
      </w:r>
    </w:p>
    <w:p w:rsidR="0086125D" w:rsidRPr="0086125D" w:rsidRDefault="0086125D" w:rsidP="0086125D"/>
    <w:tbl>
      <w:tblPr>
        <w:tblW w:w="9679" w:type="dxa"/>
        <w:tblLook w:val="01E0" w:firstRow="1" w:lastRow="1" w:firstColumn="1" w:lastColumn="1" w:noHBand="0" w:noVBand="0"/>
      </w:tblPr>
      <w:tblGrid>
        <w:gridCol w:w="4956"/>
        <w:gridCol w:w="4723"/>
      </w:tblGrid>
      <w:tr w:rsidR="0086125D" w:rsidRPr="0086125D" w:rsidTr="00327C91">
        <w:trPr>
          <w:trHeight w:val="641"/>
        </w:trPr>
        <w:tc>
          <w:tcPr>
            <w:tcW w:w="4956" w:type="dxa"/>
          </w:tcPr>
          <w:p w:rsidR="0086125D" w:rsidRPr="0086125D" w:rsidRDefault="0086125D" w:rsidP="0086125D">
            <w:pPr>
              <w:ind w:firstLine="6"/>
              <w:jc w:val="center"/>
              <w:rPr>
                <w:b/>
              </w:rPr>
            </w:pPr>
            <w:r w:rsidRPr="0086125D">
              <w:rPr>
                <w:b/>
              </w:rPr>
              <w:t>От Абонента:</w:t>
            </w:r>
          </w:p>
          <w:p w:rsidR="0086125D" w:rsidRPr="0086125D" w:rsidRDefault="0086125D" w:rsidP="0086125D">
            <w:pPr>
              <w:ind w:firstLine="6"/>
              <w:jc w:val="center"/>
              <w:rPr>
                <w:b/>
              </w:rPr>
            </w:pPr>
          </w:p>
          <w:p w:rsidR="0086125D" w:rsidRPr="0086125D" w:rsidRDefault="0086125D" w:rsidP="0086125D">
            <w:pPr>
              <w:ind w:firstLine="6"/>
              <w:jc w:val="center"/>
            </w:pPr>
            <w:r w:rsidRPr="0086125D">
              <w:t>___________________________</w:t>
            </w:r>
          </w:p>
          <w:p w:rsidR="0086125D" w:rsidRPr="0086125D" w:rsidRDefault="0086125D" w:rsidP="0086125D">
            <w:pPr>
              <w:ind w:firstLine="6"/>
              <w:jc w:val="center"/>
              <w:rPr>
                <w:i/>
              </w:rPr>
            </w:pPr>
            <w:r w:rsidRPr="0086125D">
              <w:rPr>
                <w:i/>
              </w:rPr>
              <w:t>(должность)</w:t>
            </w:r>
          </w:p>
          <w:p w:rsidR="0086125D" w:rsidRPr="0086125D" w:rsidRDefault="0086125D" w:rsidP="0086125D">
            <w:r w:rsidRPr="0086125D">
              <w:t>___________________________________</w:t>
            </w:r>
          </w:p>
          <w:p w:rsidR="0086125D" w:rsidRPr="0086125D" w:rsidRDefault="0086125D" w:rsidP="0086125D">
            <w:pPr>
              <w:ind w:firstLine="6"/>
              <w:jc w:val="center"/>
              <w:rPr>
                <w:i/>
              </w:rPr>
            </w:pPr>
            <w:r w:rsidRPr="0086125D">
              <w:rPr>
                <w:i/>
              </w:rPr>
              <w:t>(Ф.И.О.)</w:t>
            </w:r>
          </w:p>
          <w:p w:rsidR="0086125D" w:rsidRPr="0086125D" w:rsidRDefault="0086125D" w:rsidP="0086125D">
            <w:r w:rsidRPr="0086125D">
              <w:t xml:space="preserve">М.П.   «_____» _____________20___г.                     </w:t>
            </w:r>
          </w:p>
        </w:tc>
        <w:tc>
          <w:tcPr>
            <w:tcW w:w="4723" w:type="dxa"/>
          </w:tcPr>
          <w:p w:rsidR="0086125D" w:rsidRPr="0086125D" w:rsidRDefault="0086125D" w:rsidP="0086125D">
            <w:pPr>
              <w:ind w:firstLine="6"/>
              <w:jc w:val="center"/>
              <w:rPr>
                <w:b/>
              </w:rPr>
            </w:pPr>
            <w:r w:rsidRPr="0086125D">
              <w:rPr>
                <w:b/>
              </w:rPr>
              <w:t>От Оператора:</w:t>
            </w:r>
          </w:p>
          <w:p w:rsidR="0086125D" w:rsidRPr="0086125D" w:rsidRDefault="0086125D" w:rsidP="0086125D">
            <w:pPr>
              <w:ind w:firstLine="6"/>
              <w:jc w:val="center"/>
              <w:rPr>
                <w:b/>
              </w:rPr>
            </w:pPr>
          </w:p>
          <w:p w:rsidR="0086125D" w:rsidRPr="0086125D" w:rsidRDefault="0086125D" w:rsidP="0086125D">
            <w:pPr>
              <w:ind w:firstLine="6"/>
              <w:jc w:val="center"/>
            </w:pPr>
            <w:r w:rsidRPr="0086125D">
              <w:t>___________________________</w:t>
            </w:r>
          </w:p>
          <w:p w:rsidR="0086125D" w:rsidRPr="0086125D" w:rsidRDefault="0086125D" w:rsidP="0086125D">
            <w:pPr>
              <w:ind w:firstLine="6"/>
              <w:jc w:val="center"/>
              <w:rPr>
                <w:i/>
              </w:rPr>
            </w:pPr>
            <w:r w:rsidRPr="0086125D">
              <w:rPr>
                <w:i/>
              </w:rPr>
              <w:t>(должность)</w:t>
            </w:r>
          </w:p>
          <w:p w:rsidR="0086125D" w:rsidRPr="0086125D" w:rsidRDefault="0086125D" w:rsidP="0086125D">
            <w:r w:rsidRPr="0086125D">
              <w:t>___________________________________</w:t>
            </w:r>
          </w:p>
          <w:p w:rsidR="0086125D" w:rsidRPr="0086125D" w:rsidRDefault="0086125D" w:rsidP="0086125D">
            <w:pPr>
              <w:ind w:firstLine="6"/>
              <w:jc w:val="center"/>
              <w:rPr>
                <w:i/>
              </w:rPr>
            </w:pPr>
            <w:r w:rsidRPr="0086125D">
              <w:rPr>
                <w:i/>
              </w:rPr>
              <w:t>(Ф.И.О.)</w:t>
            </w:r>
            <w:r w:rsidRPr="0086125D">
              <w:t xml:space="preserve">             </w:t>
            </w:r>
          </w:p>
          <w:p w:rsidR="0086125D" w:rsidRPr="0086125D" w:rsidRDefault="0086125D" w:rsidP="0086125D">
            <w:r w:rsidRPr="0086125D">
              <w:t xml:space="preserve">М.П.   «_____» _____________20___г.                     </w:t>
            </w:r>
          </w:p>
        </w:tc>
      </w:tr>
    </w:tbl>
    <w:p w:rsidR="0086125D" w:rsidRPr="0086125D" w:rsidRDefault="0086125D" w:rsidP="0086125D">
      <w:pPr>
        <w:spacing w:after="200" w:line="276" w:lineRule="auto"/>
        <w:jc w:val="both"/>
        <w:rPr>
          <w:rFonts w:ascii="Arial" w:eastAsia="Calibri" w:hAnsi="Arial" w:cs="Arial"/>
          <w:sz w:val="22"/>
          <w:szCs w:val="22"/>
          <w:lang w:eastAsia="en-US"/>
        </w:rPr>
      </w:pPr>
    </w:p>
    <w:tbl>
      <w:tblPr>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86125D" w:rsidRPr="0086125D" w:rsidTr="0086125D">
        <w:trPr>
          <w:trHeight w:val="300"/>
        </w:trPr>
        <w:tc>
          <w:tcPr>
            <w:tcW w:w="16160" w:type="dxa"/>
            <w:gridSpan w:val="15"/>
            <w:shd w:val="clear" w:color="auto" w:fill="auto"/>
            <w:noWrap/>
            <w:hideMark/>
          </w:tcPr>
          <w:p w:rsidR="0086125D" w:rsidRPr="0086125D" w:rsidRDefault="0086125D" w:rsidP="0086125D">
            <w:pPr>
              <w:jc w:val="center"/>
              <w:rPr>
                <w:rFonts w:eastAsia="Calibri"/>
                <w:sz w:val="18"/>
                <w:szCs w:val="18"/>
                <w:lang w:eastAsia="en-US"/>
              </w:rPr>
            </w:pPr>
          </w:p>
          <w:p w:rsidR="0086125D" w:rsidRPr="0086125D" w:rsidRDefault="0086125D" w:rsidP="0086125D">
            <w:pPr>
              <w:jc w:val="center"/>
              <w:rPr>
                <w:rFonts w:eastAsia="Calibri"/>
                <w:b/>
                <w:sz w:val="18"/>
                <w:szCs w:val="18"/>
                <w:lang w:eastAsia="en-US"/>
              </w:rPr>
            </w:pPr>
            <w:r w:rsidRPr="0086125D">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86125D" w:rsidRPr="0086125D" w:rsidRDefault="0086125D" w:rsidP="0086125D">
            <w:pPr>
              <w:jc w:val="center"/>
              <w:rPr>
                <w:rFonts w:eastAsia="Calibri"/>
                <w:sz w:val="18"/>
                <w:szCs w:val="18"/>
                <w:lang w:eastAsia="en-US"/>
              </w:rPr>
            </w:pPr>
          </w:p>
        </w:tc>
      </w:tr>
      <w:tr w:rsidR="0086125D" w:rsidRPr="0086125D" w:rsidTr="0086125D">
        <w:trPr>
          <w:trHeight w:val="315"/>
        </w:trPr>
        <w:tc>
          <w:tcPr>
            <w:tcW w:w="5954" w:type="dxa"/>
            <w:gridSpan w:val="6"/>
            <w:shd w:val="clear" w:color="auto" w:fill="auto"/>
            <w:noWrap/>
            <w:hideMark/>
          </w:tcPr>
          <w:p w:rsidR="0086125D" w:rsidRPr="0086125D" w:rsidRDefault="0086125D" w:rsidP="0086125D">
            <w:pPr>
              <w:jc w:val="center"/>
              <w:rPr>
                <w:rFonts w:eastAsia="Calibri"/>
                <w:b/>
                <w:bCs/>
                <w:sz w:val="18"/>
                <w:szCs w:val="18"/>
                <w:lang w:eastAsia="en-US"/>
              </w:rPr>
            </w:pPr>
          </w:p>
          <w:p w:rsidR="0086125D" w:rsidRPr="0086125D" w:rsidRDefault="0086125D" w:rsidP="0086125D">
            <w:pPr>
              <w:jc w:val="center"/>
              <w:rPr>
                <w:rFonts w:eastAsia="Calibri"/>
                <w:b/>
                <w:bCs/>
                <w:sz w:val="18"/>
                <w:szCs w:val="18"/>
                <w:lang w:eastAsia="en-US"/>
              </w:rPr>
            </w:pPr>
            <w:r w:rsidRPr="0086125D">
              <w:rPr>
                <w:rFonts w:eastAsia="Calibri"/>
                <w:b/>
                <w:bCs/>
                <w:sz w:val="18"/>
                <w:szCs w:val="18"/>
                <w:lang w:eastAsia="en-US"/>
              </w:rPr>
              <w:t>Наименование  контрагента/третьего лица, привлекаемого контрагентом к исполнению Договора</w:t>
            </w:r>
          </w:p>
          <w:p w:rsidR="0086125D" w:rsidRPr="0086125D" w:rsidRDefault="0086125D" w:rsidP="0086125D">
            <w:pPr>
              <w:jc w:val="center"/>
              <w:rPr>
                <w:rFonts w:eastAsia="Calibri"/>
                <w:b/>
                <w:bCs/>
                <w:sz w:val="18"/>
                <w:szCs w:val="18"/>
                <w:lang w:eastAsia="en-US"/>
              </w:rPr>
            </w:pPr>
          </w:p>
        </w:tc>
        <w:tc>
          <w:tcPr>
            <w:tcW w:w="10206" w:type="dxa"/>
            <w:gridSpan w:val="9"/>
            <w:shd w:val="clear" w:color="auto" w:fill="auto"/>
            <w:hideMark/>
          </w:tcPr>
          <w:p w:rsidR="0086125D" w:rsidRPr="0086125D" w:rsidRDefault="0086125D" w:rsidP="0086125D">
            <w:pPr>
              <w:jc w:val="center"/>
              <w:rPr>
                <w:rFonts w:eastAsia="Calibri"/>
                <w:b/>
                <w:bCs/>
                <w:sz w:val="18"/>
                <w:szCs w:val="18"/>
                <w:lang w:eastAsia="en-US"/>
              </w:rPr>
            </w:pPr>
          </w:p>
          <w:p w:rsidR="0086125D" w:rsidRPr="0086125D" w:rsidRDefault="0086125D" w:rsidP="0086125D">
            <w:pPr>
              <w:jc w:val="center"/>
              <w:rPr>
                <w:rFonts w:eastAsia="Calibri"/>
                <w:b/>
                <w:bCs/>
                <w:sz w:val="18"/>
                <w:szCs w:val="18"/>
                <w:lang w:eastAsia="en-US"/>
              </w:rPr>
            </w:pPr>
            <w:r w:rsidRPr="0086125D">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86125D" w:rsidRPr="0086125D" w:rsidTr="0086125D">
        <w:trPr>
          <w:trHeight w:val="1290"/>
        </w:trPr>
        <w:tc>
          <w:tcPr>
            <w:tcW w:w="709"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ИНН</w:t>
            </w:r>
          </w:p>
        </w:tc>
        <w:tc>
          <w:tcPr>
            <w:tcW w:w="709"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ОГРН</w:t>
            </w:r>
          </w:p>
        </w:tc>
        <w:tc>
          <w:tcPr>
            <w:tcW w:w="1418"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Наименование (краткое)</w:t>
            </w:r>
          </w:p>
        </w:tc>
        <w:tc>
          <w:tcPr>
            <w:tcW w:w="850"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 xml:space="preserve">Код </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ОКВЭД</w:t>
            </w:r>
          </w:p>
        </w:tc>
        <w:tc>
          <w:tcPr>
            <w:tcW w:w="1134"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 xml:space="preserve">ФИО </w:t>
            </w:r>
            <w:proofErr w:type="gramStart"/>
            <w:r w:rsidRPr="0086125D">
              <w:rPr>
                <w:rFonts w:eastAsia="Calibri"/>
                <w:b/>
                <w:bCs/>
                <w:sz w:val="16"/>
                <w:szCs w:val="16"/>
                <w:lang w:eastAsia="en-US"/>
              </w:rPr>
              <w:t>руководи-теля</w:t>
            </w:r>
            <w:proofErr w:type="gramEnd"/>
            <w:r w:rsidRPr="0086125D">
              <w:rPr>
                <w:rFonts w:eastAsia="Calibri"/>
                <w:b/>
                <w:bCs/>
                <w:sz w:val="16"/>
                <w:szCs w:val="16"/>
                <w:lang w:eastAsia="en-US"/>
              </w:rPr>
              <w:t xml:space="preserve"> (полностью)</w:t>
            </w:r>
          </w:p>
        </w:tc>
        <w:tc>
          <w:tcPr>
            <w:tcW w:w="1134"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 xml:space="preserve">Серия и номер документа, </w:t>
            </w:r>
            <w:proofErr w:type="spellStart"/>
            <w:proofErr w:type="gramStart"/>
            <w:r w:rsidRPr="0086125D">
              <w:rPr>
                <w:rFonts w:eastAsia="Calibri"/>
                <w:b/>
                <w:bCs/>
                <w:sz w:val="16"/>
                <w:szCs w:val="16"/>
                <w:lang w:eastAsia="en-US"/>
              </w:rPr>
              <w:t>удостоверя-ющего</w:t>
            </w:r>
            <w:proofErr w:type="spellEnd"/>
            <w:proofErr w:type="gramEnd"/>
            <w:r w:rsidRPr="0086125D">
              <w:rPr>
                <w:rFonts w:eastAsia="Calibri"/>
                <w:b/>
                <w:bCs/>
                <w:sz w:val="16"/>
                <w:szCs w:val="16"/>
                <w:lang w:eastAsia="en-US"/>
              </w:rPr>
              <w:t xml:space="preserve"> личность руководителя</w:t>
            </w:r>
          </w:p>
        </w:tc>
        <w:tc>
          <w:tcPr>
            <w:tcW w:w="567"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w:t>
            </w:r>
          </w:p>
        </w:tc>
        <w:tc>
          <w:tcPr>
            <w:tcW w:w="709"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ИНН</w:t>
            </w:r>
          </w:p>
        </w:tc>
        <w:tc>
          <w:tcPr>
            <w:tcW w:w="992"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ОГРН</w:t>
            </w:r>
          </w:p>
        </w:tc>
        <w:tc>
          <w:tcPr>
            <w:tcW w:w="1134"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roofErr w:type="spellStart"/>
            <w:proofErr w:type="gramStart"/>
            <w:r w:rsidRPr="0086125D">
              <w:rPr>
                <w:rFonts w:eastAsia="Calibri"/>
                <w:b/>
                <w:bCs/>
                <w:sz w:val="16"/>
                <w:szCs w:val="16"/>
                <w:lang w:eastAsia="en-US"/>
              </w:rPr>
              <w:t>Наименова-ние</w:t>
            </w:r>
            <w:proofErr w:type="spellEnd"/>
            <w:proofErr w:type="gramEnd"/>
            <w:r w:rsidRPr="0086125D">
              <w:rPr>
                <w:rFonts w:eastAsia="Calibri"/>
                <w:b/>
                <w:bCs/>
                <w:sz w:val="16"/>
                <w:szCs w:val="16"/>
                <w:lang w:eastAsia="en-US"/>
              </w:rPr>
              <w:t>/ФИО (полностью)</w:t>
            </w:r>
          </w:p>
        </w:tc>
        <w:tc>
          <w:tcPr>
            <w:tcW w:w="992"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Адрес регистра-</w:t>
            </w:r>
          </w:p>
          <w:p w:rsidR="0086125D" w:rsidRPr="0086125D" w:rsidRDefault="0086125D" w:rsidP="0086125D">
            <w:pPr>
              <w:jc w:val="center"/>
              <w:rPr>
                <w:rFonts w:eastAsia="Calibri"/>
                <w:b/>
                <w:bCs/>
                <w:sz w:val="16"/>
                <w:szCs w:val="16"/>
                <w:lang w:eastAsia="en-US"/>
              </w:rPr>
            </w:pPr>
            <w:proofErr w:type="spellStart"/>
            <w:r w:rsidRPr="0086125D">
              <w:rPr>
                <w:rFonts w:eastAsia="Calibri"/>
                <w:b/>
                <w:bCs/>
                <w:sz w:val="16"/>
                <w:szCs w:val="16"/>
                <w:lang w:eastAsia="en-US"/>
              </w:rPr>
              <w:t>ции</w:t>
            </w:r>
            <w:proofErr w:type="spellEnd"/>
          </w:p>
        </w:tc>
        <w:tc>
          <w:tcPr>
            <w:tcW w:w="1418"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 xml:space="preserve">Серия и номер документа, </w:t>
            </w:r>
            <w:proofErr w:type="spellStart"/>
            <w:r w:rsidRPr="0086125D">
              <w:rPr>
                <w:rFonts w:eastAsia="Calibri"/>
                <w:b/>
                <w:bCs/>
                <w:sz w:val="16"/>
                <w:szCs w:val="16"/>
                <w:lang w:eastAsia="en-US"/>
              </w:rPr>
              <w:t>удостоверя</w:t>
            </w:r>
            <w:proofErr w:type="spellEnd"/>
            <w:r w:rsidRPr="0086125D">
              <w:rPr>
                <w:rFonts w:eastAsia="Calibri"/>
                <w:b/>
                <w:bCs/>
                <w:sz w:val="16"/>
                <w:szCs w:val="16"/>
                <w:lang w:eastAsia="en-US"/>
              </w:rPr>
              <w:t>-</w:t>
            </w:r>
          </w:p>
          <w:p w:rsidR="0086125D" w:rsidRPr="0086125D" w:rsidRDefault="0086125D" w:rsidP="0086125D">
            <w:pPr>
              <w:jc w:val="center"/>
              <w:rPr>
                <w:rFonts w:eastAsia="Calibri"/>
                <w:b/>
                <w:bCs/>
                <w:sz w:val="16"/>
                <w:szCs w:val="16"/>
                <w:lang w:eastAsia="en-US"/>
              </w:rPr>
            </w:pPr>
            <w:proofErr w:type="spellStart"/>
            <w:r w:rsidRPr="0086125D">
              <w:rPr>
                <w:rFonts w:eastAsia="Calibri"/>
                <w:b/>
                <w:bCs/>
                <w:sz w:val="16"/>
                <w:szCs w:val="16"/>
                <w:lang w:eastAsia="en-US"/>
              </w:rPr>
              <w:t>ющего</w:t>
            </w:r>
            <w:proofErr w:type="spellEnd"/>
            <w:r w:rsidRPr="0086125D">
              <w:rPr>
                <w:rFonts w:eastAsia="Calibri"/>
                <w:b/>
                <w:bCs/>
                <w:sz w:val="16"/>
                <w:szCs w:val="16"/>
                <w:lang w:eastAsia="en-US"/>
              </w:rPr>
              <w:t xml:space="preserve"> личность </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(для физических лиц)</w:t>
            </w:r>
          </w:p>
        </w:tc>
        <w:tc>
          <w:tcPr>
            <w:tcW w:w="1417"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Категория:</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руководитель/</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участник/ акционер/</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бенефициар/</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конечный бенефициар</w:t>
            </w:r>
          </w:p>
        </w:tc>
        <w:tc>
          <w:tcPr>
            <w:tcW w:w="1560" w:type="dxa"/>
            <w:shd w:val="clear" w:color="auto" w:fill="auto"/>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Офшорная компания (да/нет)</w:t>
            </w:r>
          </w:p>
        </w:tc>
        <w:tc>
          <w:tcPr>
            <w:tcW w:w="1417"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 xml:space="preserve">Информация о </w:t>
            </w:r>
            <w:proofErr w:type="spellStart"/>
            <w:proofErr w:type="gramStart"/>
            <w:r w:rsidRPr="0086125D">
              <w:rPr>
                <w:rFonts w:eastAsia="Calibri"/>
                <w:b/>
                <w:bCs/>
                <w:sz w:val="16"/>
                <w:szCs w:val="16"/>
                <w:lang w:eastAsia="en-US"/>
              </w:rPr>
              <w:t>подтвержда-ющих</w:t>
            </w:r>
            <w:proofErr w:type="spellEnd"/>
            <w:proofErr w:type="gramEnd"/>
            <w:r w:rsidRPr="0086125D">
              <w:rPr>
                <w:rFonts w:eastAsia="Calibri"/>
                <w:b/>
                <w:bCs/>
                <w:sz w:val="16"/>
                <w:szCs w:val="16"/>
                <w:lang w:eastAsia="en-US"/>
              </w:rPr>
              <w:t xml:space="preserve"> документах (наименование, реквизиты и другие)</w:t>
            </w:r>
          </w:p>
        </w:tc>
      </w:tr>
      <w:tr w:rsidR="0086125D" w:rsidRPr="0086125D" w:rsidTr="0086125D">
        <w:trPr>
          <w:trHeight w:val="315"/>
        </w:trPr>
        <w:tc>
          <w:tcPr>
            <w:tcW w:w="709"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709"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418"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850"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134"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134"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567"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709"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992"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134"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992"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418"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417"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560" w:type="dxa"/>
            <w:shd w:val="clear" w:color="auto" w:fill="auto"/>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417" w:type="dxa"/>
            <w:shd w:val="clear" w:color="auto" w:fill="auto"/>
            <w:hideMark/>
          </w:tcPr>
          <w:p w:rsidR="0086125D" w:rsidRPr="0086125D" w:rsidRDefault="0086125D" w:rsidP="0086125D">
            <w:pPr>
              <w:jc w:val="center"/>
              <w:rPr>
                <w:rFonts w:eastAsia="Calibri"/>
                <w:sz w:val="18"/>
                <w:szCs w:val="18"/>
                <w:lang w:eastAsia="en-US"/>
              </w:rPr>
            </w:pPr>
            <w:r w:rsidRPr="0086125D">
              <w:rPr>
                <w:rFonts w:eastAsia="Calibri"/>
                <w:sz w:val="18"/>
                <w:szCs w:val="18"/>
                <w:lang w:eastAsia="en-US"/>
              </w:rPr>
              <w:t>…</w:t>
            </w:r>
          </w:p>
        </w:tc>
      </w:tr>
    </w:tbl>
    <w:p w:rsidR="0086125D" w:rsidRPr="0086125D" w:rsidRDefault="0086125D" w:rsidP="0086125D">
      <w:pPr>
        <w:rPr>
          <w:rFonts w:eastAsia="Calibri"/>
          <w:lang w:eastAsia="en-US"/>
        </w:rPr>
      </w:pPr>
    </w:p>
    <w:p w:rsidR="0086125D" w:rsidRPr="0086125D" w:rsidRDefault="0086125D" w:rsidP="0086125D">
      <w:pPr>
        <w:rPr>
          <w:rFonts w:eastAsia="Calibri"/>
          <w:b/>
          <w:lang w:eastAsia="en-US"/>
        </w:rPr>
      </w:pPr>
      <w:r w:rsidRPr="0086125D">
        <w:rPr>
          <w:rFonts w:eastAsia="Calibri"/>
          <w:b/>
          <w:lang w:eastAsia="en-US"/>
        </w:rPr>
        <w:t xml:space="preserve">Руководитель:  </w:t>
      </w:r>
    </w:p>
    <w:p w:rsidR="0086125D" w:rsidRPr="0086125D" w:rsidRDefault="0086125D" w:rsidP="0086125D">
      <w:pPr>
        <w:rPr>
          <w:rFonts w:eastAsia="Calibri"/>
          <w:lang w:eastAsia="en-US"/>
        </w:rPr>
      </w:pPr>
      <w:r w:rsidRPr="0086125D">
        <w:rPr>
          <w:rFonts w:eastAsia="Calibri"/>
          <w:lang w:eastAsia="en-US"/>
        </w:rPr>
        <w:t xml:space="preserve">_______________  </w:t>
      </w:r>
      <w:r w:rsidRPr="0086125D">
        <w:rPr>
          <w:rFonts w:eastAsia="Calibri"/>
          <w:i/>
          <w:lang w:eastAsia="en-US"/>
        </w:rPr>
        <w:t>(указывается Ф.И.О.)</w:t>
      </w:r>
    </w:p>
    <w:p w:rsidR="0086125D" w:rsidRPr="0086125D" w:rsidRDefault="0086125D" w:rsidP="0086125D">
      <w:pPr>
        <w:spacing w:after="200" w:line="276" w:lineRule="auto"/>
        <w:rPr>
          <w:rFonts w:eastAsia="Calibri"/>
          <w:i/>
          <w:sz w:val="20"/>
          <w:szCs w:val="20"/>
          <w:lang w:eastAsia="en-US"/>
        </w:rPr>
      </w:pPr>
      <w:r w:rsidRPr="0086125D">
        <w:rPr>
          <w:rFonts w:eastAsia="Calibri"/>
          <w:lang w:eastAsia="en-US"/>
        </w:rPr>
        <w:t xml:space="preserve">      </w:t>
      </w:r>
      <w:r w:rsidRPr="0086125D">
        <w:rPr>
          <w:rFonts w:eastAsia="Calibri"/>
          <w:i/>
          <w:sz w:val="20"/>
          <w:szCs w:val="20"/>
          <w:lang w:eastAsia="en-US"/>
        </w:rPr>
        <w:t xml:space="preserve">(подпись)                                                                                                                                                </w:t>
      </w:r>
      <w:r w:rsidRPr="0086125D">
        <w:rPr>
          <w:rFonts w:eastAsia="Calibri"/>
          <w:lang w:eastAsia="en-US"/>
        </w:rPr>
        <w:t xml:space="preserve">«____» __________ 20 __ г. </w:t>
      </w:r>
      <w:r w:rsidRPr="0086125D">
        <w:rPr>
          <w:rFonts w:eastAsia="Calibri"/>
          <w:i/>
          <w:lang w:eastAsia="en-US"/>
        </w:rPr>
        <w:t>(указывается дата подписания)</w:t>
      </w:r>
    </w:p>
    <w:p w:rsidR="001A1D8E" w:rsidRPr="0086125D" w:rsidRDefault="001A1D8E" w:rsidP="001A1D8E">
      <w:pPr>
        <w:tabs>
          <w:tab w:val="left" w:pos="1770"/>
        </w:tabs>
        <w:jc w:val="both"/>
        <w:rPr>
          <w:highlight w:val="yellow"/>
        </w:rPr>
        <w:sectPr w:rsidR="001A1D8E" w:rsidRPr="0086125D" w:rsidSect="001A1D8E">
          <w:pgSz w:w="16834" w:h="11909" w:orient="landscape"/>
          <w:pgMar w:top="1559" w:right="851" w:bottom="851" w:left="425" w:header="720" w:footer="720" w:gutter="0"/>
          <w:cols w:space="720"/>
          <w:noEndnote/>
        </w:sectPr>
      </w:pPr>
    </w:p>
    <w:p w:rsidR="001A1D8E" w:rsidRDefault="001A1D8E" w:rsidP="001A1D8E">
      <w:r>
        <w:lastRenderedPageBreak/>
        <w:t xml:space="preserve">                                                                         Приложение № 8</w:t>
      </w:r>
    </w:p>
    <w:p w:rsidR="001A1D8E" w:rsidRDefault="001A1D8E" w:rsidP="001A1D8E">
      <w:r>
        <w:t xml:space="preserve">                                                                         к Договору об оказании услуг</w:t>
      </w:r>
    </w:p>
    <w:p w:rsidR="001A1D8E" w:rsidRDefault="001A1D8E" w:rsidP="001A1D8E">
      <w:r>
        <w:t xml:space="preserve">                                                                         связи по передаче данных </w:t>
      </w:r>
    </w:p>
    <w:p w:rsidR="001A1D8E" w:rsidRPr="009E0A54" w:rsidRDefault="001A1D8E" w:rsidP="001A1D8E">
      <w:r w:rsidRPr="001A1D8E">
        <w:t xml:space="preserve"> </w:t>
      </w:r>
      <w:r w:rsidRPr="009E0A54">
        <w:t xml:space="preserve"> </w:t>
      </w:r>
      <w:r>
        <w:t xml:space="preserve">                                                                       </w:t>
      </w:r>
      <w:r w:rsidRPr="009E0A54">
        <w:t xml:space="preserve">№_______________ от «__» ______ 20___ г. </w:t>
      </w:r>
    </w:p>
    <w:p w:rsidR="001A1D8E" w:rsidRPr="009E42CE" w:rsidRDefault="001A1D8E" w:rsidP="001A1D8E">
      <w:pPr>
        <w:widowControl w:val="0"/>
        <w:autoSpaceDE w:val="0"/>
        <w:autoSpaceDN w:val="0"/>
        <w:adjustRightInd w:val="0"/>
        <w:jc w:val="both"/>
      </w:pPr>
    </w:p>
    <w:p w:rsidR="001A1D8E" w:rsidRPr="009E42CE" w:rsidRDefault="001A1D8E" w:rsidP="001A1D8E">
      <w:pPr>
        <w:tabs>
          <w:tab w:val="left" w:pos="1134"/>
        </w:tabs>
        <w:jc w:val="center"/>
        <w:rPr>
          <w:b/>
          <w:i/>
          <w:sz w:val="28"/>
          <w:szCs w:val="28"/>
        </w:rPr>
      </w:pPr>
      <w:r w:rsidRPr="009E42CE">
        <w:rPr>
          <w:b/>
          <w:bCs/>
          <w:sz w:val="28"/>
          <w:szCs w:val="28"/>
        </w:rPr>
        <w:t xml:space="preserve">Форму </w:t>
      </w:r>
      <w:r w:rsidRPr="009E42CE">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Абонента</w:t>
      </w:r>
      <w:r w:rsidRPr="009E42CE">
        <w:rPr>
          <w:b/>
          <w:i/>
          <w:sz w:val="28"/>
          <w:szCs w:val="28"/>
        </w:rPr>
        <w:t xml:space="preserve"> </w:t>
      </w:r>
      <w:r w:rsidRPr="009E42CE">
        <w:rPr>
          <w:b/>
          <w:bCs/>
          <w:sz w:val="28"/>
          <w:szCs w:val="28"/>
        </w:rPr>
        <w:t>утверждаем:</w:t>
      </w:r>
    </w:p>
    <w:p w:rsidR="001A1D8E" w:rsidRPr="009E42CE" w:rsidRDefault="001A1D8E" w:rsidP="001A1D8E"/>
    <w:tbl>
      <w:tblPr>
        <w:tblW w:w="9679" w:type="dxa"/>
        <w:tblLook w:val="01E0" w:firstRow="1" w:lastRow="1" w:firstColumn="1" w:lastColumn="1" w:noHBand="0" w:noVBand="0"/>
      </w:tblPr>
      <w:tblGrid>
        <w:gridCol w:w="4956"/>
        <w:gridCol w:w="4723"/>
      </w:tblGrid>
      <w:tr w:rsidR="001A1D8E" w:rsidRPr="009E42CE" w:rsidTr="008F22BD">
        <w:trPr>
          <w:trHeight w:val="641"/>
        </w:trPr>
        <w:tc>
          <w:tcPr>
            <w:tcW w:w="4956" w:type="dxa"/>
          </w:tcPr>
          <w:p w:rsidR="001A1D8E" w:rsidRPr="009E42CE" w:rsidRDefault="001A1D8E" w:rsidP="008F22BD">
            <w:pPr>
              <w:ind w:firstLine="6"/>
              <w:jc w:val="center"/>
              <w:rPr>
                <w:b/>
              </w:rPr>
            </w:pPr>
            <w:r w:rsidRPr="009E42CE">
              <w:rPr>
                <w:b/>
              </w:rPr>
              <w:t xml:space="preserve">От </w:t>
            </w:r>
            <w:r>
              <w:rPr>
                <w:b/>
              </w:rPr>
              <w:t>ОПЕРАТОРА</w:t>
            </w:r>
            <w:r w:rsidRPr="009E42CE">
              <w:rPr>
                <w:b/>
              </w:rPr>
              <w:t>:</w:t>
            </w:r>
          </w:p>
          <w:p w:rsidR="001A1D8E" w:rsidRPr="009E42CE" w:rsidRDefault="001A1D8E" w:rsidP="0086125D">
            <w:pPr>
              <w:jc w:val="center"/>
            </w:pPr>
            <w:r w:rsidRPr="009E42CE">
              <w:t>___________________________</w:t>
            </w:r>
          </w:p>
          <w:p w:rsidR="001A1D8E" w:rsidRPr="009E42CE" w:rsidRDefault="001A1D8E" w:rsidP="008F22BD">
            <w:pPr>
              <w:ind w:firstLine="6"/>
              <w:jc w:val="center"/>
              <w:rPr>
                <w:i/>
              </w:rPr>
            </w:pPr>
            <w:r w:rsidRPr="009E42CE">
              <w:rPr>
                <w:i/>
              </w:rPr>
              <w:t>(должность)</w:t>
            </w:r>
          </w:p>
          <w:p w:rsidR="001A1D8E" w:rsidRPr="009E42CE" w:rsidRDefault="001A1D8E" w:rsidP="008F22BD">
            <w:r w:rsidRPr="009E42CE">
              <w:t>___________________________________</w:t>
            </w:r>
          </w:p>
          <w:p w:rsidR="001A1D8E" w:rsidRPr="009E42CE" w:rsidRDefault="001A1D8E" w:rsidP="008F22BD">
            <w:pPr>
              <w:ind w:firstLine="6"/>
              <w:jc w:val="center"/>
              <w:rPr>
                <w:i/>
              </w:rPr>
            </w:pPr>
            <w:r w:rsidRPr="009E42CE">
              <w:rPr>
                <w:i/>
              </w:rPr>
              <w:t>(Ф.И.О.)</w:t>
            </w:r>
          </w:p>
          <w:p w:rsidR="001A1D8E" w:rsidRPr="009E42CE" w:rsidRDefault="001A1D8E" w:rsidP="008F22BD">
            <w:r w:rsidRPr="009E42CE">
              <w:t xml:space="preserve">М.П.   «_____» _____________20___г.                     </w:t>
            </w:r>
          </w:p>
        </w:tc>
        <w:tc>
          <w:tcPr>
            <w:tcW w:w="4723" w:type="dxa"/>
          </w:tcPr>
          <w:p w:rsidR="001A1D8E" w:rsidRPr="009E42CE" w:rsidRDefault="001A1D8E" w:rsidP="008F22BD">
            <w:pPr>
              <w:ind w:firstLine="6"/>
              <w:jc w:val="center"/>
              <w:rPr>
                <w:b/>
              </w:rPr>
            </w:pPr>
            <w:r w:rsidRPr="009E42CE">
              <w:rPr>
                <w:b/>
              </w:rPr>
              <w:t xml:space="preserve">От </w:t>
            </w:r>
            <w:r>
              <w:rPr>
                <w:b/>
              </w:rPr>
              <w:t>АБОНЕНТА</w:t>
            </w:r>
            <w:r w:rsidRPr="009E42CE">
              <w:rPr>
                <w:b/>
              </w:rPr>
              <w:t>:</w:t>
            </w:r>
          </w:p>
          <w:p w:rsidR="001A1D8E" w:rsidRPr="009E42CE" w:rsidRDefault="001A1D8E" w:rsidP="0086125D">
            <w:pPr>
              <w:jc w:val="center"/>
            </w:pPr>
            <w:r w:rsidRPr="009E42CE">
              <w:t>___________________________</w:t>
            </w:r>
          </w:p>
          <w:p w:rsidR="001A1D8E" w:rsidRPr="009E42CE" w:rsidRDefault="001A1D8E" w:rsidP="008F22BD">
            <w:pPr>
              <w:ind w:firstLine="6"/>
              <w:jc w:val="center"/>
              <w:rPr>
                <w:i/>
              </w:rPr>
            </w:pPr>
            <w:r w:rsidRPr="009E42CE">
              <w:rPr>
                <w:i/>
              </w:rPr>
              <w:t>(должность)</w:t>
            </w:r>
          </w:p>
          <w:p w:rsidR="001A1D8E" w:rsidRPr="009E42CE" w:rsidRDefault="001A1D8E" w:rsidP="008F22BD">
            <w:r w:rsidRPr="009E42CE">
              <w:t>___________________________________</w:t>
            </w:r>
          </w:p>
          <w:p w:rsidR="001A1D8E" w:rsidRPr="009E42CE" w:rsidRDefault="001A1D8E" w:rsidP="008F22BD">
            <w:pPr>
              <w:ind w:firstLine="6"/>
              <w:jc w:val="center"/>
              <w:rPr>
                <w:i/>
              </w:rPr>
            </w:pPr>
            <w:r w:rsidRPr="009E42CE">
              <w:rPr>
                <w:i/>
              </w:rPr>
              <w:t>(Ф.И.О.)</w:t>
            </w:r>
            <w:r w:rsidRPr="009E42CE">
              <w:t xml:space="preserve">             </w:t>
            </w:r>
          </w:p>
          <w:p w:rsidR="001A1D8E" w:rsidRPr="009E42CE" w:rsidRDefault="001A1D8E" w:rsidP="008F22BD">
            <w:r w:rsidRPr="009E42CE">
              <w:t xml:space="preserve">М.П.   «_____» _____________20___г.                     </w:t>
            </w:r>
          </w:p>
        </w:tc>
      </w:tr>
    </w:tbl>
    <w:p w:rsidR="001A1D8E" w:rsidRPr="009E42CE" w:rsidRDefault="001A1D8E" w:rsidP="001A1D8E">
      <w:pPr>
        <w:widowControl w:val="0"/>
        <w:autoSpaceDE w:val="0"/>
        <w:autoSpaceDN w:val="0"/>
        <w:adjustRightInd w:val="0"/>
        <w:jc w:val="both"/>
      </w:pPr>
    </w:p>
    <w:p w:rsidR="0086125D" w:rsidRPr="0086125D" w:rsidRDefault="0086125D" w:rsidP="0086125D">
      <w:pPr>
        <w:widowControl w:val="0"/>
        <w:tabs>
          <w:tab w:val="left" w:pos="0"/>
          <w:tab w:val="num" w:pos="1134"/>
        </w:tabs>
        <w:jc w:val="center"/>
        <w:outlineLvl w:val="1"/>
        <w:rPr>
          <w:b/>
        </w:rPr>
      </w:pPr>
      <w:r w:rsidRPr="0086125D">
        <w:rPr>
          <w:b/>
        </w:rPr>
        <w:t xml:space="preserve">Согласие на обработку персональных данных </w:t>
      </w:r>
      <w:r w:rsidRPr="0086125D">
        <w:rPr>
          <w:rFonts w:eastAsia="Calibri"/>
          <w:b/>
          <w:snapToGrid w:val="0"/>
          <w:lang w:eastAsia="en-US"/>
        </w:rPr>
        <w:t>от «___» ____________ 20__ г.</w:t>
      </w:r>
    </w:p>
    <w:p w:rsidR="0086125D" w:rsidRPr="0086125D" w:rsidRDefault="0086125D" w:rsidP="0086125D">
      <w:pPr>
        <w:jc w:val="center"/>
        <w:rPr>
          <w:rFonts w:eastAsia="Calibri"/>
          <w:lang w:eastAsia="en-US"/>
        </w:rPr>
      </w:pPr>
    </w:p>
    <w:p w:rsidR="0086125D" w:rsidRPr="0086125D" w:rsidRDefault="0086125D" w:rsidP="0086125D">
      <w:pPr>
        <w:widowControl w:val="0"/>
        <w:autoSpaceDE w:val="0"/>
        <w:autoSpaceDN w:val="0"/>
        <w:adjustRightInd w:val="0"/>
        <w:ind w:firstLine="709"/>
        <w:jc w:val="both"/>
      </w:pPr>
      <w:proofErr w:type="gramStart"/>
      <w:r w:rsidRPr="0086125D">
        <w:t xml:space="preserve">Настоящим </w:t>
      </w:r>
      <w:r w:rsidRPr="0086125D">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86125D">
        <w:t>,</w:t>
      </w:r>
      <w:r w:rsidRPr="0086125D">
        <w:rPr>
          <w:i/>
        </w:rPr>
        <w:t xml:space="preserve"> действующего на основании ____________ (указать документ, подтверждающий полномочия), </w:t>
      </w:r>
      <w:r w:rsidRPr="0086125D">
        <w:t xml:space="preserve">дает свое согласие на </w:t>
      </w:r>
      <w:r w:rsidRPr="0086125D">
        <w:rPr>
          <w:snapToGrid w:val="0"/>
        </w:rPr>
        <w:t xml:space="preserve">совершение ОАО «МРСК Центра» </w:t>
      </w:r>
      <w:r w:rsidRPr="0086125D">
        <w:t>и</w:t>
      </w:r>
      <w:r w:rsidRPr="0086125D">
        <w:rPr>
          <w:i/>
        </w:rPr>
        <w:t xml:space="preserve"> </w:t>
      </w:r>
      <w:r w:rsidRPr="0086125D">
        <w:t>ОАО «</w:t>
      </w:r>
      <w:proofErr w:type="spellStart"/>
      <w:r w:rsidRPr="0086125D">
        <w:t>Россети</w:t>
      </w:r>
      <w:proofErr w:type="spellEnd"/>
      <w:r w:rsidRPr="0086125D">
        <w:t xml:space="preserve">» </w:t>
      </w:r>
      <w:r w:rsidRPr="0086125D">
        <w:rPr>
          <w:snapToGrid w:val="0"/>
        </w:rPr>
        <w:t>действий, предусмотренных п. 3 ст. 3 ФЗ «О персональных данных» от 27.07.2006 № 152-ФЗ, в отношении</w:t>
      </w:r>
      <w:r w:rsidRPr="0086125D">
        <w:t xml:space="preserve"> персональных данных участника закупки (потенциального</w:t>
      </w:r>
      <w:proofErr w:type="gramEnd"/>
      <w:r w:rsidRPr="0086125D">
        <w:t xml:space="preserve"> </w:t>
      </w:r>
      <w:proofErr w:type="gramStart"/>
      <w:r w:rsidRPr="0086125D">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86125D">
        <w:rPr>
          <w:snapToGrid w:val="0"/>
        </w:rPr>
        <w:t>фамилия, имя, отчество; серия и номер документа, удостоверяющего личность;</w:t>
      </w:r>
      <w:proofErr w:type="gramEnd"/>
      <w:r w:rsidRPr="0086125D">
        <w:rPr>
          <w:snapToGrid w:val="0"/>
        </w:rPr>
        <w:t xml:space="preserve"> ИНН </w:t>
      </w:r>
      <w:r w:rsidRPr="0086125D">
        <w:t>(участников, учредителей, акционеров) ОАО «МРСК Центра»/ОАО «</w:t>
      </w:r>
      <w:proofErr w:type="spellStart"/>
      <w:r w:rsidRPr="0086125D">
        <w:t>Россети</w:t>
      </w:r>
      <w:proofErr w:type="spellEnd"/>
      <w:r w:rsidRPr="0086125D">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6125D">
        <w:t>Росфинмониторинг</w:t>
      </w:r>
      <w:proofErr w:type="spellEnd"/>
      <w:r w:rsidRPr="0086125D">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125D" w:rsidRPr="0086125D" w:rsidRDefault="0086125D" w:rsidP="0086125D">
      <w:pPr>
        <w:ind w:firstLine="709"/>
        <w:jc w:val="both"/>
        <w:rPr>
          <w:rFonts w:eastAsia="Calibri"/>
          <w:snapToGrid w:val="0"/>
          <w:lang w:eastAsia="en-US"/>
        </w:rPr>
      </w:pPr>
      <w:proofErr w:type="gramStart"/>
      <w:r w:rsidRPr="0086125D">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86125D">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86125D" w:rsidRDefault="0086125D" w:rsidP="0086125D">
      <w:pPr>
        <w:ind w:firstLine="709"/>
        <w:jc w:val="both"/>
        <w:rPr>
          <w:rFonts w:eastAsia="Calibri"/>
          <w:snapToGrid w:val="0"/>
          <w:lang w:eastAsia="en-US"/>
        </w:rPr>
      </w:pPr>
      <w:proofErr w:type="gramStart"/>
      <w:r w:rsidRPr="0086125D">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86125D" w:rsidRPr="0086125D" w:rsidRDefault="0086125D" w:rsidP="0086125D">
      <w:pPr>
        <w:ind w:firstLine="709"/>
        <w:jc w:val="both"/>
        <w:rPr>
          <w:rFonts w:eastAsia="Calibri"/>
          <w:snapToGrid w:val="0"/>
          <w:lang w:eastAsia="en-US"/>
        </w:rPr>
      </w:pPr>
    </w:p>
    <w:p w:rsidR="0086125D" w:rsidRPr="0086125D" w:rsidRDefault="0086125D" w:rsidP="0086125D">
      <w:pPr>
        <w:rPr>
          <w:rFonts w:eastAsia="Calibri"/>
          <w:color w:val="000000"/>
          <w:lang w:eastAsia="en-US"/>
        </w:rPr>
      </w:pPr>
      <w:r w:rsidRPr="0086125D">
        <w:rPr>
          <w:rFonts w:eastAsia="Calibri"/>
          <w:color w:val="000000"/>
          <w:lang w:eastAsia="en-US"/>
        </w:rPr>
        <w:t>________________________________                            _____________________________</w:t>
      </w:r>
    </w:p>
    <w:p w:rsidR="0086125D" w:rsidRPr="0086125D" w:rsidRDefault="0086125D" w:rsidP="0086125D">
      <w:pPr>
        <w:rPr>
          <w:rFonts w:eastAsia="Calibri"/>
          <w:i/>
          <w:color w:val="000000"/>
          <w:sz w:val="20"/>
          <w:szCs w:val="20"/>
          <w:lang w:eastAsia="en-US"/>
        </w:rPr>
      </w:pPr>
      <w:r w:rsidRPr="0086125D">
        <w:rPr>
          <w:rFonts w:eastAsia="Calibri"/>
          <w:sz w:val="20"/>
          <w:szCs w:val="20"/>
          <w:lang w:eastAsia="en-US"/>
        </w:rPr>
        <w:t xml:space="preserve"> </w:t>
      </w:r>
      <w:r w:rsidRPr="0086125D">
        <w:rPr>
          <w:rFonts w:eastAsia="Calibri"/>
          <w:i/>
          <w:sz w:val="20"/>
          <w:szCs w:val="20"/>
          <w:lang w:eastAsia="en-US"/>
        </w:rPr>
        <w:t>(Подпись уполномоченного представителя)                                     (Ф.И.О. и должность подписавшего)</w:t>
      </w:r>
    </w:p>
    <w:p w:rsidR="0086125D" w:rsidRPr="0086125D" w:rsidRDefault="0086125D" w:rsidP="0086125D">
      <w:pPr>
        <w:rPr>
          <w:rFonts w:eastAsia="Calibri"/>
          <w:i/>
          <w:color w:val="000000"/>
          <w:sz w:val="20"/>
          <w:szCs w:val="20"/>
          <w:lang w:eastAsia="en-US"/>
        </w:rPr>
      </w:pPr>
      <w:r w:rsidRPr="0086125D">
        <w:t>М.П.</w:t>
      </w:r>
      <w:bookmarkStart w:id="34" w:name="_GoBack"/>
      <w:bookmarkEnd w:id="34"/>
    </w:p>
    <w:sectPr w:rsidR="0086125D" w:rsidRPr="008612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72E" w:rsidRDefault="0056072E" w:rsidP="006864A5">
      <w:r>
        <w:separator/>
      </w:r>
    </w:p>
  </w:endnote>
  <w:endnote w:type="continuationSeparator" w:id="0">
    <w:p w:rsidR="0056072E" w:rsidRDefault="0056072E" w:rsidP="0068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Extra Bold">
    <w:panose1 w:val="020B0803020202020204"/>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72E" w:rsidRDefault="0056072E" w:rsidP="006864A5">
      <w:r>
        <w:separator/>
      </w:r>
    </w:p>
  </w:footnote>
  <w:footnote w:type="continuationSeparator" w:id="0">
    <w:p w:rsidR="0056072E" w:rsidRDefault="0056072E" w:rsidP="006864A5">
      <w:r>
        <w:continuationSeparator/>
      </w:r>
    </w:p>
  </w:footnote>
  <w:footnote w:id="1">
    <w:p w:rsidR="002F0CB5" w:rsidRPr="001C0071" w:rsidRDefault="002F0CB5" w:rsidP="0035242C">
      <w:pPr>
        <w:pStyle w:val="af7"/>
        <w:jc w:val="both"/>
        <w:rPr>
          <w:i/>
        </w:rPr>
      </w:pPr>
      <w:r w:rsidRPr="001C0071">
        <w:rPr>
          <w:rStyle w:val="af9"/>
          <w:i/>
        </w:rPr>
        <w:footnoteRef/>
      </w:r>
      <w:r w:rsidR="00EF3F08">
        <w:rPr>
          <w:i/>
        </w:rPr>
        <w:t xml:space="preserve"> В случае заключения Д</w:t>
      </w:r>
      <w:r w:rsidRPr="001C0071">
        <w:rPr>
          <w:i/>
        </w:rPr>
        <w:t xml:space="preserve">оговора в интересах филиала необходимо указать  -  Открытое акционерное общество «Межрегиональная распределительная сетевая компания Центра» (Филиал ОАО «МРСК Центра» - «__________________ </w:t>
      </w:r>
      <w:proofErr w:type="spellStart"/>
      <w:r w:rsidRPr="001C0071">
        <w:rPr>
          <w:i/>
        </w:rPr>
        <w:t>энерго</w:t>
      </w:r>
      <w:proofErr w:type="spellEnd"/>
      <w:r w:rsidRPr="001C0071">
        <w:rPr>
          <w:i/>
        </w:rPr>
        <w:t>»).</w:t>
      </w:r>
    </w:p>
  </w:footnote>
  <w:footnote w:id="2">
    <w:p w:rsidR="002F0CB5" w:rsidRPr="001C0071" w:rsidRDefault="002F0CB5" w:rsidP="00652562">
      <w:pPr>
        <w:pStyle w:val="af7"/>
        <w:jc w:val="both"/>
        <w:rPr>
          <w:i/>
        </w:rPr>
      </w:pPr>
      <w:r w:rsidRPr="001C0071">
        <w:rPr>
          <w:rStyle w:val="af9"/>
          <w:i/>
        </w:rPr>
        <w:footnoteRef/>
      </w:r>
      <w:r w:rsidRPr="001C0071">
        <w:rPr>
          <w:i/>
        </w:rPr>
        <w:t xml:space="preserve"> Данное приложение включается в состав Договора в полном объеме или в необходимой его части при необходимости. </w:t>
      </w:r>
    </w:p>
  </w:footnote>
  <w:footnote w:id="3">
    <w:p w:rsidR="000E2BD9" w:rsidRPr="000F4492" w:rsidRDefault="000E2BD9" w:rsidP="000E2BD9">
      <w:pPr>
        <w:pStyle w:val="af7"/>
        <w:jc w:val="both"/>
        <w:rPr>
          <w:i/>
        </w:rPr>
      </w:pPr>
      <w:r w:rsidRPr="00653629">
        <w:rPr>
          <w:rStyle w:val="af9"/>
          <w:i/>
        </w:rPr>
        <w:footnoteRef/>
      </w:r>
      <w:r w:rsidRPr="00653629">
        <w:rPr>
          <w:i/>
        </w:rPr>
        <w:t xml:space="preserve"> Данный пун</w:t>
      </w:r>
      <w:proofErr w:type="gramStart"/>
      <w:r w:rsidRPr="00653629">
        <w:rPr>
          <w:i/>
        </w:rPr>
        <w:t>кт вкл</w:t>
      </w:r>
      <w:proofErr w:type="gramEnd"/>
      <w:r w:rsidRPr="00653629">
        <w:rPr>
          <w:i/>
        </w:rPr>
        <w:t>ючается, если договор заключается с контрагентом ОАО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4">
    <w:p w:rsidR="00FA0798" w:rsidRDefault="00FA0798" w:rsidP="00FA0798">
      <w:pPr>
        <w:pStyle w:val="af7"/>
        <w:jc w:val="both"/>
        <w:rPr>
          <w:i/>
          <w:szCs w:val="16"/>
        </w:rPr>
      </w:pPr>
      <w:r>
        <w:rPr>
          <w:rStyle w:val="af9"/>
          <w:i/>
          <w:szCs w:val="16"/>
        </w:rPr>
        <w:footnoteRef/>
      </w:r>
      <w:r>
        <w:rPr>
          <w:i/>
          <w:szCs w:val="16"/>
        </w:rPr>
        <w:t xml:space="preserve"> Если договор заключается в интересах филиала, то необходимо указать Арбитражный суд области, по месту  нахождения  филиала.</w:t>
      </w:r>
    </w:p>
  </w:footnote>
  <w:footnote w:id="5">
    <w:p w:rsidR="00FA0798" w:rsidRDefault="00FA0798" w:rsidP="00FA0798">
      <w:pPr>
        <w:pStyle w:val="af7"/>
      </w:pPr>
      <w:r>
        <w:rPr>
          <w:rStyle w:val="af9"/>
        </w:rPr>
        <w:footnoteRef/>
      </w:r>
      <w: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6">
    <w:p w:rsidR="002F0CB5" w:rsidRPr="001C0071" w:rsidRDefault="002F0CB5" w:rsidP="0035242C">
      <w:pPr>
        <w:pStyle w:val="af7"/>
        <w:jc w:val="both"/>
        <w:rPr>
          <w:i/>
        </w:rPr>
      </w:pPr>
      <w:r w:rsidRPr="001C0071">
        <w:rPr>
          <w:rStyle w:val="af9"/>
          <w:i/>
        </w:rPr>
        <w:footnoteRef/>
      </w:r>
      <w:r w:rsidR="00EF3F08">
        <w:rPr>
          <w:i/>
        </w:rPr>
        <w:t xml:space="preserve"> В случае заключения Д</w:t>
      </w:r>
      <w:r w:rsidRPr="001C0071">
        <w:rPr>
          <w:i/>
        </w:rPr>
        <w:t xml:space="preserve">оговора в интересах филиала необходимо указать  -  Открытое акционерное общество «Межрегиональная распределительная сетевая компания Центра» (Филиал ОАО «МРСК Центра» - «__________________ </w:t>
      </w:r>
      <w:proofErr w:type="spellStart"/>
      <w:r w:rsidRPr="001C0071">
        <w:rPr>
          <w:i/>
        </w:rPr>
        <w:t>энерго</w:t>
      </w:r>
      <w:proofErr w:type="spellEnd"/>
      <w:r w:rsidRPr="001C0071">
        <w:rPr>
          <w:i/>
        </w:rPr>
        <w:t>»).</w:t>
      </w:r>
    </w:p>
  </w:footnote>
  <w:footnote w:id="7">
    <w:p w:rsidR="002F0CB5" w:rsidRPr="001C0071" w:rsidRDefault="002F0CB5" w:rsidP="00743701">
      <w:pPr>
        <w:pStyle w:val="af7"/>
        <w:jc w:val="both"/>
        <w:rPr>
          <w:i/>
          <w:szCs w:val="16"/>
        </w:rPr>
      </w:pPr>
      <w:r w:rsidRPr="001C0071">
        <w:rPr>
          <w:rStyle w:val="af9"/>
          <w:i/>
          <w:szCs w:val="16"/>
        </w:rPr>
        <w:footnoteRef/>
      </w:r>
      <w:r w:rsidR="00EF3F08">
        <w:rPr>
          <w:i/>
          <w:szCs w:val="16"/>
        </w:rPr>
        <w:t xml:space="preserve"> В случае заключения Д</w:t>
      </w:r>
      <w:r w:rsidRPr="001C0071">
        <w:rPr>
          <w:i/>
          <w:szCs w:val="16"/>
        </w:rPr>
        <w:t>оговора в интересах филиала, необходимо указывать наименование, местонахождение и реквизиты филиала.</w:t>
      </w:r>
    </w:p>
    <w:p w:rsidR="002F0CB5" w:rsidRPr="007E5F41" w:rsidRDefault="002F0CB5" w:rsidP="00BB6E89">
      <w:pPr>
        <w:pStyle w:val="af7"/>
        <w:rPr>
          <w:sz w:val="16"/>
          <w:szCs w:val="16"/>
        </w:rPr>
      </w:pPr>
    </w:p>
  </w:footnote>
  <w:footnote w:id="8">
    <w:p w:rsidR="002F0CB5" w:rsidRPr="00085D6B" w:rsidRDefault="002F0CB5" w:rsidP="00BA43B5">
      <w:pPr>
        <w:pStyle w:val="af7"/>
        <w:rPr>
          <w:i/>
        </w:rPr>
      </w:pPr>
      <w:r w:rsidRPr="00085D6B">
        <w:rPr>
          <w:rStyle w:val="af9"/>
          <w:i/>
        </w:rPr>
        <w:footnoteRef/>
      </w:r>
      <w:r w:rsidRPr="00085D6B">
        <w:rPr>
          <w:i/>
        </w:rPr>
        <w:t xml:space="preserve"> Указываются телефоны, электронная почта.</w:t>
      </w:r>
    </w:p>
  </w:footnote>
  <w:footnote w:id="9">
    <w:p w:rsidR="000E2BD9" w:rsidRDefault="000E2BD9" w:rsidP="000E2BD9">
      <w:pPr>
        <w:pStyle w:val="af7"/>
        <w:jc w:val="both"/>
      </w:pPr>
      <w:r w:rsidRPr="00653629">
        <w:rPr>
          <w:rStyle w:val="af9"/>
        </w:rPr>
        <w:footnoteRef/>
      </w:r>
      <w:r w:rsidRPr="00653629">
        <w:t xml:space="preserve"> </w:t>
      </w:r>
      <w:r w:rsidRPr="00653629">
        <w:rPr>
          <w:i/>
        </w:rPr>
        <w:t>Приложение № 2 к договору излагается в предложенной редакции, если договор заключается с контрагентом ОАО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0">
    <w:p w:rsidR="000E2BD9" w:rsidRPr="00B97867" w:rsidRDefault="000E2BD9" w:rsidP="000E2BD9">
      <w:pPr>
        <w:pStyle w:val="af7"/>
        <w:jc w:val="both"/>
        <w:rPr>
          <w:i/>
        </w:rPr>
      </w:pPr>
      <w:r>
        <w:rPr>
          <w:rStyle w:val="af9"/>
        </w:rPr>
        <w:footnoteRef/>
      </w:r>
      <w:r>
        <w:t xml:space="preserve"> </w:t>
      </w:r>
      <w:r w:rsidRPr="00B97867">
        <w:rPr>
          <w:i/>
        </w:rPr>
        <w:t>Форма документа об исполнении обязательств контрагентом ОАО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1">
    <w:p w:rsidR="000E2BD9" w:rsidRDefault="000E2BD9" w:rsidP="000E2BD9">
      <w:pPr>
        <w:pStyle w:val="af7"/>
        <w:jc w:val="both"/>
      </w:pPr>
      <w:r>
        <w:rPr>
          <w:rStyle w:val="af9"/>
        </w:rPr>
        <w:footnoteRef/>
      </w:r>
      <w:r>
        <w:t xml:space="preserve"> </w:t>
      </w:r>
      <w:r w:rsidRPr="00653629">
        <w:rPr>
          <w:i/>
        </w:rPr>
        <w:t>Приложение № 2 к договору излагается в предложенной редакции, если договор заключается с контрагентом ОАО «МРСК Центра», на которого не распространяется сфера действия Федерального закона «О бухгалтерском учете» от 06.12.2011 № 402-ФЗ.</w:t>
      </w:r>
    </w:p>
  </w:footnote>
  <w:footnote w:id="12">
    <w:p w:rsidR="000E2BD9" w:rsidRDefault="000E2BD9" w:rsidP="000E2BD9">
      <w:pPr>
        <w:pStyle w:val="af7"/>
        <w:jc w:val="both"/>
      </w:pPr>
      <w:r w:rsidRPr="00653629">
        <w:rPr>
          <w:rStyle w:val="af9"/>
        </w:rPr>
        <w:footnoteRef/>
      </w:r>
      <w:r w:rsidRPr="00653629">
        <w:t xml:space="preserve"> </w:t>
      </w:r>
      <w:r w:rsidRPr="00653629">
        <w:rPr>
          <w:i/>
        </w:rPr>
        <w:t>Приложение № 2 к договору излагается в предложенной редакции, если договор заключается с контрагентом ОАО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3">
    <w:p w:rsidR="000E2BD9" w:rsidRPr="00B97867" w:rsidRDefault="000E2BD9" w:rsidP="000E2BD9">
      <w:pPr>
        <w:pStyle w:val="af7"/>
        <w:jc w:val="both"/>
        <w:rPr>
          <w:i/>
        </w:rPr>
      </w:pPr>
      <w:r>
        <w:rPr>
          <w:rStyle w:val="af9"/>
        </w:rPr>
        <w:footnoteRef/>
      </w:r>
      <w:r>
        <w:t xml:space="preserve"> </w:t>
      </w:r>
      <w:r w:rsidRPr="00B97867">
        <w:rPr>
          <w:i/>
        </w:rPr>
        <w:t>Форма документа об исполнении обязательств контрагентом ОАО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4">
    <w:p w:rsidR="000E2BD9" w:rsidRDefault="000E2BD9" w:rsidP="000E2BD9">
      <w:pPr>
        <w:pStyle w:val="af7"/>
        <w:jc w:val="both"/>
      </w:pPr>
      <w:r>
        <w:rPr>
          <w:rStyle w:val="af9"/>
        </w:rPr>
        <w:footnoteRef/>
      </w:r>
      <w:r>
        <w:t xml:space="preserve"> </w:t>
      </w:r>
      <w:r w:rsidRPr="00653629">
        <w:rPr>
          <w:i/>
        </w:rPr>
        <w:t>Приложение № 2 к договору излагается в предложенной редакции, если договор заключается с контрагентом ОАО «МРСК Центра», на которого не распространяется сфера действия Федерального закона «О бухгалтерском учете» от 06.12.2011 № 402-ФЗ.</w:t>
      </w:r>
    </w:p>
  </w:footnote>
  <w:footnote w:id="15">
    <w:p w:rsidR="000E2BD9" w:rsidRDefault="000E2BD9" w:rsidP="000E2BD9">
      <w:pPr>
        <w:pStyle w:val="af7"/>
        <w:jc w:val="both"/>
      </w:pPr>
      <w:r w:rsidRPr="00653629">
        <w:rPr>
          <w:rStyle w:val="af9"/>
        </w:rPr>
        <w:footnoteRef/>
      </w:r>
      <w:r w:rsidRPr="00653629">
        <w:t xml:space="preserve"> </w:t>
      </w:r>
      <w:r w:rsidRPr="00653629">
        <w:rPr>
          <w:i/>
        </w:rPr>
        <w:t>Приложение № 2 к договору излагается в предложенной редакции, если договор заключается с контрагентом ОАО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6">
    <w:p w:rsidR="000E2BD9" w:rsidRPr="00B97867" w:rsidRDefault="000E2BD9" w:rsidP="000E2BD9">
      <w:pPr>
        <w:pStyle w:val="af7"/>
        <w:jc w:val="both"/>
        <w:rPr>
          <w:i/>
        </w:rPr>
      </w:pPr>
      <w:r>
        <w:rPr>
          <w:rStyle w:val="af9"/>
        </w:rPr>
        <w:footnoteRef/>
      </w:r>
      <w:r>
        <w:t xml:space="preserve"> </w:t>
      </w:r>
      <w:r w:rsidRPr="00B97867">
        <w:rPr>
          <w:i/>
        </w:rPr>
        <w:t>Форма документа об исполнении обязательств контрагентом ОАО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7">
    <w:p w:rsidR="000E2BD9" w:rsidRDefault="000E2BD9" w:rsidP="000E2BD9">
      <w:pPr>
        <w:pStyle w:val="af7"/>
        <w:jc w:val="both"/>
      </w:pPr>
      <w:r>
        <w:rPr>
          <w:rStyle w:val="af9"/>
        </w:rPr>
        <w:footnoteRef/>
      </w:r>
      <w:r>
        <w:t xml:space="preserve"> </w:t>
      </w:r>
      <w:r w:rsidRPr="00653629">
        <w:rPr>
          <w:i/>
        </w:rPr>
        <w:t>Приложение № 2 к договору излагается в предложенной редакции, если договор заключается с контрагентом ОАО «МРСК Центра», на которого не распространяется сфера действия Федерального закона «О бухгалтерском учете» от 06.12.2011 № 402-ФЗ.</w:t>
      </w:r>
    </w:p>
  </w:footnote>
  <w:footnote w:id="18">
    <w:p w:rsidR="002F0CB5" w:rsidRPr="00085D6B" w:rsidRDefault="002F0CB5" w:rsidP="001A7BD6">
      <w:pPr>
        <w:pStyle w:val="af7"/>
        <w:rPr>
          <w:i/>
        </w:rPr>
      </w:pPr>
      <w:r w:rsidRPr="00085D6B">
        <w:rPr>
          <w:rStyle w:val="af9"/>
          <w:i/>
        </w:rPr>
        <w:footnoteRef/>
      </w:r>
      <w:r w:rsidRPr="00085D6B">
        <w:rPr>
          <w:i/>
        </w:rPr>
        <w:t xml:space="preserve"> Данное приложение включается в состав Договора в полном объеме или в необходимой его части при необходимости.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2277301"/>
      <w:docPartObj>
        <w:docPartGallery w:val="Page Numbers (Top of Page)"/>
        <w:docPartUnique/>
      </w:docPartObj>
    </w:sdtPr>
    <w:sdtEndPr/>
    <w:sdtContent>
      <w:p w:rsidR="00EF3F08" w:rsidRDefault="00EF3F08">
        <w:pPr>
          <w:pStyle w:val="aff2"/>
          <w:jc w:val="center"/>
        </w:pPr>
        <w:r>
          <w:fldChar w:fldCharType="begin"/>
        </w:r>
        <w:r>
          <w:instrText>PAGE   \* MERGEFORMAT</w:instrText>
        </w:r>
        <w:r>
          <w:fldChar w:fldCharType="separate"/>
        </w:r>
        <w:r w:rsidR="0086125D">
          <w:rPr>
            <w:noProof/>
          </w:rPr>
          <w:t>30</w:t>
        </w:r>
        <w:r>
          <w:fldChar w:fldCharType="end"/>
        </w:r>
      </w:p>
    </w:sdtContent>
  </w:sdt>
  <w:p w:rsidR="00EF3F08" w:rsidRDefault="00EF3F08">
    <w:pPr>
      <w:pStyle w:val="a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C6E15"/>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1">
    <w:nsid w:val="11495B80"/>
    <w:multiLevelType w:val="hybridMultilevel"/>
    <w:tmpl w:val="0C2654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972C2B"/>
    <w:multiLevelType w:val="multilevel"/>
    <w:tmpl w:val="3044EEE2"/>
    <w:lvl w:ilvl="0">
      <w:start w:val="1"/>
      <w:numFmt w:val="decimal"/>
      <w:pStyle w:val="a"/>
      <w:lvlText w:val="%1."/>
      <w:lvlJc w:val="left"/>
      <w:pPr>
        <w:tabs>
          <w:tab w:val="num" w:pos="680"/>
        </w:tabs>
        <w:ind w:left="680" w:hanging="680"/>
      </w:pPr>
      <w:rPr>
        <w:rFonts w:ascii="Times New Roman" w:hAnsi="Times New Roman" w:hint="default"/>
        <w:b/>
        <w:i w:val="0"/>
        <w:sz w:val="22"/>
        <w:szCs w:val="22"/>
      </w:rPr>
    </w:lvl>
    <w:lvl w:ilvl="1">
      <w:start w:val="1"/>
      <w:numFmt w:val="decimal"/>
      <w:pStyle w:val="a0"/>
      <w:lvlText w:val="%1.%2."/>
      <w:lvlJc w:val="left"/>
      <w:pPr>
        <w:tabs>
          <w:tab w:val="num" w:pos="680"/>
        </w:tabs>
        <w:ind w:left="680" w:hanging="680"/>
      </w:pPr>
      <w:rPr>
        <w:rFonts w:hint="default"/>
      </w:rPr>
    </w:lvl>
    <w:lvl w:ilvl="2">
      <w:start w:val="1"/>
      <w:numFmt w:val="decimal"/>
      <w:pStyle w:val="a1"/>
      <w:lvlText w:val="%1.%2.%3."/>
      <w:lvlJc w:val="left"/>
      <w:pPr>
        <w:tabs>
          <w:tab w:val="num" w:pos="964"/>
        </w:tabs>
        <w:ind w:left="964" w:hanging="680"/>
      </w:pPr>
      <w:rPr>
        <w:rFonts w:hint="default"/>
        <w:b w:val="0"/>
        <w:i w:val="0"/>
      </w:rPr>
    </w:lvl>
    <w:lvl w:ilvl="3">
      <w:start w:val="1"/>
      <w:numFmt w:val="bullet"/>
      <w:lvlRestart w:val="0"/>
      <w:pStyle w:val="a2"/>
      <w:lvlText w:val="-"/>
      <w:lvlJc w:val="left"/>
      <w:pPr>
        <w:tabs>
          <w:tab w:val="num" w:pos="851"/>
        </w:tabs>
        <w:ind w:left="851" w:hanging="171"/>
      </w:pPr>
      <w:rPr>
        <w:rFonts w:ascii="Tw Cen MT Condensed Extra Bold" w:hAnsi="Tw Cen MT Condensed Extra Bold" w:hint="default"/>
      </w:rPr>
    </w:lvl>
    <w:lvl w:ilvl="4">
      <w:start w:val="1"/>
      <w:numFmt w:val="decimal"/>
      <w:lvlText w:val="%1.%2.%3.%4.%5"/>
      <w:lvlJc w:val="left"/>
      <w:pPr>
        <w:tabs>
          <w:tab w:val="num" w:pos="765"/>
        </w:tabs>
        <w:ind w:left="765" w:hanging="1080"/>
      </w:pPr>
      <w:rPr>
        <w:rFonts w:hint="default"/>
      </w:rPr>
    </w:lvl>
    <w:lvl w:ilvl="5">
      <w:start w:val="1"/>
      <w:numFmt w:val="decimal"/>
      <w:lvlText w:val="%1.%2.%3.%4.%5.%6"/>
      <w:lvlJc w:val="left"/>
      <w:pPr>
        <w:tabs>
          <w:tab w:val="num" w:pos="765"/>
        </w:tabs>
        <w:ind w:left="765" w:hanging="1080"/>
      </w:pPr>
      <w:rPr>
        <w:rFonts w:hint="default"/>
      </w:rPr>
    </w:lvl>
    <w:lvl w:ilvl="6">
      <w:start w:val="1"/>
      <w:numFmt w:val="decimal"/>
      <w:lvlText w:val="%1.%2.%3.%4.%5.%6.%7"/>
      <w:lvlJc w:val="left"/>
      <w:pPr>
        <w:tabs>
          <w:tab w:val="num" w:pos="1125"/>
        </w:tabs>
        <w:ind w:left="1125"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485"/>
        </w:tabs>
        <w:ind w:left="1485" w:hanging="1800"/>
      </w:pPr>
      <w:rPr>
        <w:rFonts w:hint="default"/>
      </w:rPr>
    </w:lvl>
  </w:abstractNum>
  <w:abstractNum w:abstractNumId="3">
    <w:nsid w:val="28DD628A"/>
    <w:multiLevelType w:val="hybridMultilevel"/>
    <w:tmpl w:val="F2BA52BC"/>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C6718"/>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5">
    <w:nsid w:val="2FD961CF"/>
    <w:multiLevelType w:val="multilevel"/>
    <w:tmpl w:val="04190025"/>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476"/>
        </w:tabs>
        <w:ind w:left="1476" w:hanging="576"/>
      </w:pPr>
      <w:rPr>
        <w:rFonts w:cs="Times New Roman" w:hint="default"/>
      </w:rPr>
    </w:lvl>
    <w:lvl w:ilvl="2">
      <w:start w:val="1"/>
      <w:numFmt w:val="decimal"/>
      <w:pStyle w:val="3"/>
      <w:lvlText w:val="%1.%2.%3"/>
      <w:lvlJc w:val="left"/>
      <w:pPr>
        <w:tabs>
          <w:tab w:val="num" w:pos="1800"/>
        </w:tabs>
        <w:ind w:left="180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
    <w:nsid w:val="4CAE7EF7"/>
    <w:multiLevelType w:val="multilevel"/>
    <w:tmpl w:val="03F4176E"/>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b w:val="0"/>
        <w:sz w:val="24"/>
        <w:szCs w:val="24"/>
      </w:rPr>
    </w:lvl>
    <w:lvl w:ilvl="2">
      <w:start w:val="1"/>
      <w:numFmt w:val="decimal"/>
      <w:lvlText w:val="%1.%2.%3"/>
      <w:lvlJc w:val="left"/>
      <w:pPr>
        <w:tabs>
          <w:tab w:val="num" w:pos="720"/>
        </w:tabs>
        <w:ind w:left="720" w:hanging="720"/>
      </w:pPr>
      <w:rPr>
        <w:rFonts w:hint="default"/>
        <w:b w:val="0"/>
        <w:sz w:val="24"/>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CEA736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4CB2E72"/>
    <w:multiLevelType w:val="hybridMultilevel"/>
    <w:tmpl w:val="066A64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8A158CC"/>
    <w:multiLevelType w:val="multilevel"/>
    <w:tmpl w:val="F2BCC7E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b w:val="0"/>
        <w:sz w:val="24"/>
        <w:szCs w:val="24"/>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5A6B78BB"/>
    <w:multiLevelType w:val="multilevel"/>
    <w:tmpl w:val="8D80D2C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5B0B7BBC"/>
    <w:multiLevelType w:val="hybridMultilevel"/>
    <w:tmpl w:val="4236A0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2"/>
    <w:lvlOverride w:ilvl="0">
      <w:startOverride w:val="1"/>
    </w:lvlOverride>
  </w:num>
  <w:num w:numId="4">
    <w:abstractNumId w:val="11"/>
  </w:num>
  <w:num w:numId="5">
    <w:abstractNumId w:val="1"/>
  </w:num>
  <w:num w:numId="6">
    <w:abstractNumId w:val="8"/>
  </w:num>
  <w:num w:numId="7">
    <w:abstractNumId w:val="4"/>
  </w:num>
  <w:num w:numId="8">
    <w:abstractNumId w:val="0"/>
  </w:num>
  <w:num w:numId="9">
    <w:abstractNumId w:val="9"/>
  </w:num>
  <w:num w:numId="10">
    <w:abstractNumId w:val="6"/>
  </w:num>
  <w:num w:numId="11">
    <w:abstractNumId w:val="7"/>
  </w:num>
  <w:num w:numId="12">
    <w:abstractNumId w:val="10"/>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FA8"/>
    <w:rsid w:val="00004659"/>
    <w:rsid w:val="0000581C"/>
    <w:rsid w:val="000126FC"/>
    <w:rsid w:val="000227F0"/>
    <w:rsid w:val="00025A06"/>
    <w:rsid w:val="00026836"/>
    <w:rsid w:val="00040555"/>
    <w:rsid w:val="000439CD"/>
    <w:rsid w:val="0004412F"/>
    <w:rsid w:val="00044F13"/>
    <w:rsid w:val="00045DCA"/>
    <w:rsid w:val="000665F9"/>
    <w:rsid w:val="00071C27"/>
    <w:rsid w:val="00071FBB"/>
    <w:rsid w:val="00072C20"/>
    <w:rsid w:val="00084316"/>
    <w:rsid w:val="00085D6B"/>
    <w:rsid w:val="000905C1"/>
    <w:rsid w:val="0009091F"/>
    <w:rsid w:val="00096310"/>
    <w:rsid w:val="0009653B"/>
    <w:rsid w:val="000A2DA4"/>
    <w:rsid w:val="000A466C"/>
    <w:rsid w:val="000A5E21"/>
    <w:rsid w:val="000B4C81"/>
    <w:rsid w:val="000B799F"/>
    <w:rsid w:val="000C00C6"/>
    <w:rsid w:val="000E2BD9"/>
    <w:rsid w:val="000E4CD4"/>
    <w:rsid w:val="000E6E6F"/>
    <w:rsid w:val="000F174E"/>
    <w:rsid w:val="000F33CD"/>
    <w:rsid w:val="00102D3E"/>
    <w:rsid w:val="00120A3F"/>
    <w:rsid w:val="001215CD"/>
    <w:rsid w:val="001218AD"/>
    <w:rsid w:val="0012459F"/>
    <w:rsid w:val="00132BF4"/>
    <w:rsid w:val="001332BB"/>
    <w:rsid w:val="00136239"/>
    <w:rsid w:val="00141E0E"/>
    <w:rsid w:val="001421A2"/>
    <w:rsid w:val="001432ED"/>
    <w:rsid w:val="00146D48"/>
    <w:rsid w:val="00147C15"/>
    <w:rsid w:val="001711C6"/>
    <w:rsid w:val="00173803"/>
    <w:rsid w:val="001766C9"/>
    <w:rsid w:val="00180A1C"/>
    <w:rsid w:val="001819A1"/>
    <w:rsid w:val="00183A17"/>
    <w:rsid w:val="00185549"/>
    <w:rsid w:val="00185552"/>
    <w:rsid w:val="00191D1D"/>
    <w:rsid w:val="00192F4E"/>
    <w:rsid w:val="00196CED"/>
    <w:rsid w:val="00197EB0"/>
    <w:rsid w:val="001A0D0D"/>
    <w:rsid w:val="001A1D8E"/>
    <w:rsid w:val="001A2716"/>
    <w:rsid w:val="001A7BD6"/>
    <w:rsid w:val="001B3C60"/>
    <w:rsid w:val="001C0071"/>
    <w:rsid w:val="001C6648"/>
    <w:rsid w:val="001D45C9"/>
    <w:rsid w:val="001D4BF9"/>
    <w:rsid w:val="001D4CA6"/>
    <w:rsid w:val="001D6802"/>
    <w:rsid w:val="001E4335"/>
    <w:rsid w:val="001E59D5"/>
    <w:rsid w:val="001E6A8A"/>
    <w:rsid w:val="001E75E0"/>
    <w:rsid w:val="001F20E5"/>
    <w:rsid w:val="002022EA"/>
    <w:rsid w:val="00206ACF"/>
    <w:rsid w:val="00211D12"/>
    <w:rsid w:val="00220C8A"/>
    <w:rsid w:val="002335B8"/>
    <w:rsid w:val="00240A95"/>
    <w:rsid w:val="002429C8"/>
    <w:rsid w:val="00245623"/>
    <w:rsid w:val="002463AD"/>
    <w:rsid w:val="002475A4"/>
    <w:rsid w:val="002515A9"/>
    <w:rsid w:val="0025317C"/>
    <w:rsid w:val="002609B3"/>
    <w:rsid w:val="00264D1E"/>
    <w:rsid w:val="0027347A"/>
    <w:rsid w:val="00285FD7"/>
    <w:rsid w:val="0028765B"/>
    <w:rsid w:val="0029055F"/>
    <w:rsid w:val="00293328"/>
    <w:rsid w:val="002A62EC"/>
    <w:rsid w:val="002B1971"/>
    <w:rsid w:val="002B2DFE"/>
    <w:rsid w:val="002B6976"/>
    <w:rsid w:val="002C0C3F"/>
    <w:rsid w:val="002C2D05"/>
    <w:rsid w:val="002C336B"/>
    <w:rsid w:val="002C3EE8"/>
    <w:rsid w:val="002D02F2"/>
    <w:rsid w:val="002D0B0E"/>
    <w:rsid w:val="002D44AF"/>
    <w:rsid w:val="002D614E"/>
    <w:rsid w:val="002D71BF"/>
    <w:rsid w:val="002E035E"/>
    <w:rsid w:val="002E2339"/>
    <w:rsid w:val="002E4A43"/>
    <w:rsid w:val="002E57E6"/>
    <w:rsid w:val="002E68C6"/>
    <w:rsid w:val="002F0CB5"/>
    <w:rsid w:val="002F31F2"/>
    <w:rsid w:val="00301DC6"/>
    <w:rsid w:val="00302F4D"/>
    <w:rsid w:val="0030586D"/>
    <w:rsid w:val="00305AED"/>
    <w:rsid w:val="00305C1D"/>
    <w:rsid w:val="003144CF"/>
    <w:rsid w:val="003153B6"/>
    <w:rsid w:val="00316AB2"/>
    <w:rsid w:val="003201CC"/>
    <w:rsid w:val="00321268"/>
    <w:rsid w:val="0032724E"/>
    <w:rsid w:val="00346BBD"/>
    <w:rsid w:val="0035242C"/>
    <w:rsid w:val="003601C5"/>
    <w:rsid w:val="00364B2E"/>
    <w:rsid w:val="00364DD4"/>
    <w:rsid w:val="00367BF9"/>
    <w:rsid w:val="003735FE"/>
    <w:rsid w:val="003801F6"/>
    <w:rsid w:val="003934C7"/>
    <w:rsid w:val="00394275"/>
    <w:rsid w:val="00396D39"/>
    <w:rsid w:val="003A1FA2"/>
    <w:rsid w:val="003A2A21"/>
    <w:rsid w:val="003A35EB"/>
    <w:rsid w:val="003A5408"/>
    <w:rsid w:val="003A7F20"/>
    <w:rsid w:val="003B2D9C"/>
    <w:rsid w:val="003B45B9"/>
    <w:rsid w:val="003B6E12"/>
    <w:rsid w:val="003C5697"/>
    <w:rsid w:val="003C7D76"/>
    <w:rsid w:val="003D2EC8"/>
    <w:rsid w:val="003E1A34"/>
    <w:rsid w:val="003E5629"/>
    <w:rsid w:val="003F3855"/>
    <w:rsid w:val="003F6B57"/>
    <w:rsid w:val="00400864"/>
    <w:rsid w:val="0040690D"/>
    <w:rsid w:val="00410BC7"/>
    <w:rsid w:val="00415614"/>
    <w:rsid w:val="0041721B"/>
    <w:rsid w:val="00417A05"/>
    <w:rsid w:val="0042387A"/>
    <w:rsid w:val="00423F9F"/>
    <w:rsid w:val="00434484"/>
    <w:rsid w:val="00435C03"/>
    <w:rsid w:val="00443A86"/>
    <w:rsid w:val="0045065A"/>
    <w:rsid w:val="00451CAD"/>
    <w:rsid w:val="00452D29"/>
    <w:rsid w:val="00457A68"/>
    <w:rsid w:val="00462E7E"/>
    <w:rsid w:val="00476695"/>
    <w:rsid w:val="00486594"/>
    <w:rsid w:val="00490034"/>
    <w:rsid w:val="004941E9"/>
    <w:rsid w:val="004A3D91"/>
    <w:rsid w:val="004A4A10"/>
    <w:rsid w:val="004A7CFE"/>
    <w:rsid w:val="004B0F77"/>
    <w:rsid w:val="004C0B5B"/>
    <w:rsid w:val="004C157E"/>
    <w:rsid w:val="004C24E6"/>
    <w:rsid w:val="004C3A06"/>
    <w:rsid w:val="004C6F54"/>
    <w:rsid w:val="004C7D6E"/>
    <w:rsid w:val="004D00FA"/>
    <w:rsid w:val="004D4ABD"/>
    <w:rsid w:val="004E0601"/>
    <w:rsid w:val="004E40B5"/>
    <w:rsid w:val="004E593F"/>
    <w:rsid w:val="004F2B3D"/>
    <w:rsid w:val="004F5F31"/>
    <w:rsid w:val="00522BDD"/>
    <w:rsid w:val="00524589"/>
    <w:rsid w:val="00540C7E"/>
    <w:rsid w:val="00541CCB"/>
    <w:rsid w:val="00543750"/>
    <w:rsid w:val="0055337B"/>
    <w:rsid w:val="00553FA8"/>
    <w:rsid w:val="005569CA"/>
    <w:rsid w:val="0056072E"/>
    <w:rsid w:val="005636E6"/>
    <w:rsid w:val="0056461E"/>
    <w:rsid w:val="00565280"/>
    <w:rsid w:val="0056629B"/>
    <w:rsid w:val="00574A89"/>
    <w:rsid w:val="005760D6"/>
    <w:rsid w:val="00582A7F"/>
    <w:rsid w:val="00583540"/>
    <w:rsid w:val="00590B35"/>
    <w:rsid w:val="005A389C"/>
    <w:rsid w:val="005B0EDD"/>
    <w:rsid w:val="005B49C0"/>
    <w:rsid w:val="005B5973"/>
    <w:rsid w:val="005C2E9C"/>
    <w:rsid w:val="005C46EA"/>
    <w:rsid w:val="005C6781"/>
    <w:rsid w:val="005D087A"/>
    <w:rsid w:val="005D1112"/>
    <w:rsid w:val="005D526C"/>
    <w:rsid w:val="005E1C39"/>
    <w:rsid w:val="005E772C"/>
    <w:rsid w:val="005F6CF3"/>
    <w:rsid w:val="00603C2B"/>
    <w:rsid w:val="00604ED2"/>
    <w:rsid w:val="00611A49"/>
    <w:rsid w:val="00625CB1"/>
    <w:rsid w:val="00632014"/>
    <w:rsid w:val="00634A93"/>
    <w:rsid w:val="00634D26"/>
    <w:rsid w:val="00634E15"/>
    <w:rsid w:val="006353C5"/>
    <w:rsid w:val="00642C59"/>
    <w:rsid w:val="006452BA"/>
    <w:rsid w:val="006479ED"/>
    <w:rsid w:val="00652562"/>
    <w:rsid w:val="00655D0D"/>
    <w:rsid w:val="00661D3B"/>
    <w:rsid w:val="0066555F"/>
    <w:rsid w:val="006749B5"/>
    <w:rsid w:val="006753C7"/>
    <w:rsid w:val="00675770"/>
    <w:rsid w:val="00676095"/>
    <w:rsid w:val="00676F80"/>
    <w:rsid w:val="00677064"/>
    <w:rsid w:val="006821A7"/>
    <w:rsid w:val="00682654"/>
    <w:rsid w:val="006845C8"/>
    <w:rsid w:val="006864A5"/>
    <w:rsid w:val="00690210"/>
    <w:rsid w:val="006910DF"/>
    <w:rsid w:val="00694C0C"/>
    <w:rsid w:val="00695710"/>
    <w:rsid w:val="006A181A"/>
    <w:rsid w:val="006A1F6B"/>
    <w:rsid w:val="006A3D67"/>
    <w:rsid w:val="006B5080"/>
    <w:rsid w:val="006C5AE2"/>
    <w:rsid w:val="006C7A20"/>
    <w:rsid w:val="006D191F"/>
    <w:rsid w:val="006D48F2"/>
    <w:rsid w:val="006D7D22"/>
    <w:rsid w:val="006E30FF"/>
    <w:rsid w:val="006E3B96"/>
    <w:rsid w:val="006E4446"/>
    <w:rsid w:val="006E5459"/>
    <w:rsid w:val="006F4224"/>
    <w:rsid w:val="006F4914"/>
    <w:rsid w:val="006F5367"/>
    <w:rsid w:val="00701FD5"/>
    <w:rsid w:val="0070638A"/>
    <w:rsid w:val="007076AA"/>
    <w:rsid w:val="007078CD"/>
    <w:rsid w:val="00712303"/>
    <w:rsid w:val="0073156A"/>
    <w:rsid w:val="00737C95"/>
    <w:rsid w:val="00743701"/>
    <w:rsid w:val="00744208"/>
    <w:rsid w:val="00752702"/>
    <w:rsid w:val="007537B6"/>
    <w:rsid w:val="00756F85"/>
    <w:rsid w:val="00761011"/>
    <w:rsid w:val="00761263"/>
    <w:rsid w:val="00761DDE"/>
    <w:rsid w:val="0076220B"/>
    <w:rsid w:val="0077405B"/>
    <w:rsid w:val="00774432"/>
    <w:rsid w:val="007756C1"/>
    <w:rsid w:val="00782A2F"/>
    <w:rsid w:val="0078447A"/>
    <w:rsid w:val="007847C4"/>
    <w:rsid w:val="00797B60"/>
    <w:rsid w:val="007A1169"/>
    <w:rsid w:val="007A3043"/>
    <w:rsid w:val="007A4455"/>
    <w:rsid w:val="007B004C"/>
    <w:rsid w:val="007B136F"/>
    <w:rsid w:val="007B4CDC"/>
    <w:rsid w:val="007B665E"/>
    <w:rsid w:val="007C3FC2"/>
    <w:rsid w:val="007C5FB3"/>
    <w:rsid w:val="007C72AA"/>
    <w:rsid w:val="007C7E0B"/>
    <w:rsid w:val="007D3582"/>
    <w:rsid w:val="007D38AC"/>
    <w:rsid w:val="007D4E9B"/>
    <w:rsid w:val="007D6064"/>
    <w:rsid w:val="007E2845"/>
    <w:rsid w:val="007E4B68"/>
    <w:rsid w:val="007F1058"/>
    <w:rsid w:val="007F401D"/>
    <w:rsid w:val="007F4520"/>
    <w:rsid w:val="007F4D93"/>
    <w:rsid w:val="007F632F"/>
    <w:rsid w:val="00801D01"/>
    <w:rsid w:val="00801EF5"/>
    <w:rsid w:val="008040D1"/>
    <w:rsid w:val="008050D1"/>
    <w:rsid w:val="008076CA"/>
    <w:rsid w:val="0080779C"/>
    <w:rsid w:val="00811B12"/>
    <w:rsid w:val="008135CC"/>
    <w:rsid w:val="00814C4A"/>
    <w:rsid w:val="00815CA3"/>
    <w:rsid w:val="00821EA4"/>
    <w:rsid w:val="0082240C"/>
    <w:rsid w:val="00822661"/>
    <w:rsid w:val="00832A2C"/>
    <w:rsid w:val="0083374A"/>
    <w:rsid w:val="00834C4E"/>
    <w:rsid w:val="00835E46"/>
    <w:rsid w:val="00836E87"/>
    <w:rsid w:val="00850CC7"/>
    <w:rsid w:val="00854338"/>
    <w:rsid w:val="00855B9D"/>
    <w:rsid w:val="00855D9B"/>
    <w:rsid w:val="0085739F"/>
    <w:rsid w:val="008609ED"/>
    <w:rsid w:val="0086125D"/>
    <w:rsid w:val="008644E7"/>
    <w:rsid w:val="008665DE"/>
    <w:rsid w:val="00867F08"/>
    <w:rsid w:val="00870644"/>
    <w:rsid w:val="00875EEC"/>
    <w:rsid w:val="00876FA1"/>
    <w:rsid w:val="00880960"/>
    <w:rsid w:val="00881583"/>
    <w:rsid w:val="00885DA9"/>
    <w:rsid w:val="00886924"/>
    <w:rsid w:val="00886ABA"/>
    <w:rsid w:val="00897231"/>
    <w:rsid w:val="008A6BDF"/>
    <w:rsid w:val="008A6F11"/>
    <w:rsid w:val="008A750E"/>
    <w:rsid w:val="008B07F8"/>
    <w:rsid w:val="008B5F03"/>
    <w:rsid w:val="008C3EC0"/>
    <w:rsid w:val="008C480A"/>
    <w:rsid w:val="008C75E3"/>
    <w:rsid w:val="008D0F47"/>
    <w:rsid w:val="008D59E0"/>
    <w:rsid w:val="008E0A86"/>
    <w:rsid w:val="008E2B10"/>
    <w:rsid w:val="008E480D"/>
    <w:rsid w:val="008E6222"/>
    <w:rsid w:val="008E6834"/>
    <w:rsid w:val="00900F5D"/>
    <w:rsid w:val="0090313D"/>
    <w:rsid w:val="0090466A"/>
    <w:rsid w:val="0090628A"/>
    <w:rsid w:val="00906F39"/>
    <w:rsid w:val="00907785"/>
    <w:rsid w:val="009259BC"/>
    <w:rsid w:val="00927639"/>
    <w:rsid w:val="00932D9E"/>
    <w:rsid w:val="0094367C"/>
    <w:rsid w:val="00945265"/>
    <w:rsid w:val="00947EF3"/>
    <w:rsid w:val="00951A0C"/>
    <w:rsid w:val="00951B80"/>
    <w:rsid w:val="009534BC"/>
    <w:rsid w:val="00953C0B"/>
    <w:rsid w:val="009611E3"/>
    <w:rsid w:val="00966242"/>
    <w:rsid w:val="00967231"/>
    <w:rsid w:val="00973475"/>
    <w:rsid w:val="009772A0"/>
    <w:rsid w:val="00977D6E"/>
    <w:rsid w:val="00984DE2"/>
    <w:rsid w:val="0099202C"/>
    <w:rsid w:val="0099529A"/>
    <w:rsid w:val="009959E6"/>
    <w:rsid w:val="00995AED"/>
    <w:rsid w:val="00996A8A"/>
    <w:rsid w:val="00997229"/>
    <w:rsid w:val="0099782D"/>
    <w:rsid w:val="009A0687"/>
    <w:rsid w:val="009A1E63"/>
    <w:rsid w:val="009B0494"/>
    <w:rsid w:val="009B1DF2"/>
    <w:rsid w:val="009B3023"/>
    <w:rsid w:val="009C0301"/>
    <w:rsid w:val="009C18E0"/>
    <w:rsid w:val="009C2B42"/>
    <w:rsid w:val="009D10A3"/>
    <w:rsid w:val="009D368E"/>
    <w:rsid w:val="009D543F"/>
    <w:rsid w:val="009D655A"/>
    <w:rsid w:val="009D6CBD"/>
    <w:rsid w:val="009E0F3F"/>
    <w:rsid w:val="009E190C"/>
    <w:rsid w:val="009E1E14"/>
    <w:rsid w:val="009E5551"/>
    <w:rsid w:val="009F07F6"/>
    <w:rsid w:val="009F0868"/>
    <w:rsid w:val="009F5771"/>
    <w:rsid w:val="009F72D4"/>
    <w:rsid w:val="009F7EC0"/>
    <w:rsid w:val="00A012D8"/>
    <w:rsid w:val="00A11F61"/>
    <w:rsid w:val="00A12273"/>
    <w:rsid w:val="00A12F40"/>
    <w:rsid w:val="00A155CE"/>
    <w:rsid w:val="00A206A6"/>
    <w:rsid w:val="00A2567E"/>
    <w:rsid w:val="00A26F68"/>
    <w:rsid w:val="00A32684"/>
    <w:rsid w:val="00A339A9"/>
    <w:rsid w:val="00A3528F"/>
    <w:rsid w:val="00A43C14"/>
    <w:rsid w:val="00A43C69"/>
    <w:rsid w:val="00A516A6"/>
    <w:rsid w:val="00A522FC"/>
    <w:rsid w:val="00A551C6"/>
    <w:rsid w:val="00A6031A"/>
    <w:rsid w:val="00A60BF2"/>
    <w:rsid w:val="00A62A10"/>
    <w:rsid w:val="00A846E9"/>
    <w:rsid w:val="00A8595C"/>
    <w:rsid w:val="00A924B7"/>
    <w:rsid w:val="00A97077"/>
    <w:rsid w:val="00AA100B"/>
    <w:rsid w:val="00AA3FD0"/>
    <w:rsid w:val="00AA57A1"/>
    <w:rsid w:val="00AB211D"/>
    <w:rsid w:val="00AB4E94"/>
    <w:rsid w:val="00AB60C2"/>
    <w:rsid w:val="00AC21D6"/>
    <w:rsid w:val="00AC6CAF"/>
    <w:rsid w:val="00AD2BEB"/>
    <w:rsid w:val="00AE2CDA"/>
    <w:rsid w:val="00AE5358"/>
    <w:rsid w:val="00AF4985"/>
    <w:rsid w:val="00B01762"/>
    <w:rsid w:val="00B0226C"/>
    <w:rsid w:val="00B04E72"/>
    <w:rsid w:val="00B123A7"/>
    <w:rsid w:val="00B14FA9"/>
    <w:rsid w:val="00B246D8"/>
    <w:rsid w:val="00B27A0B"/>
    <w:rsid w:val="00B33EDF"/>
    <w:rsid w:val="00B346F2"/>
    <w:rsid w:val="00B35C09"/>
    <w:rsid w:val="00B36494"/>
    <w:rsid w:val="00B3753E"/>
    <w:rsid w:val="00B5074B"/>
    <w:rsid w:val="00B50D8B"/>
    <w:rsid w:val="00B52411"/>
    <w:rsid w:val="00B52AC7"/>
    <w:rsid w:val="00B53497"/>
    <w:rsid w:val="00B53D15"/>
    <w:rsid w:val="00B55158"/>
    <w:rsid w:val="00B56CF0"/>
    <w:rsid w:val="00B57404"/>
    <w:rsid w:val="00B61F88"/>
    <w:rsid w:val="00B6361F"/>
    <w:rsid w:val="00B7163D"/>
    <w:rsid w:val="00B724FA"/>
    <w:rsid w:val="00B75104"/>
    <w:rsid w:val="00B77380"/>
    <w:rsid w:val="00B80289"/>
    <w:rsid w:val="00B82DCC"/>
    <w:rsid w:val="00B91484"/>
    <w:rsid w:val="00B91D0E"/>
    <w:rsid w:val="00B94B0D"/>
    <w:rsid w:val="00BA01BA"/>
    <w:rsid w:val="00BA43B5"/>
    <w:rsid w:val="00BA43D8"/>
    <w:rsid w:val="00BB0057"/>
    <w:rsid w:val="00BB63A9"/>
    <w:rsid w:val="00BB6E89"/>
    <w:rsid w:val="00BC2BA3"/>
    <w:rsid w:val="00BC6600"/>
    <w:rsid w:val="00BD1765"/>
    <w:rsid w:val="00BD432D"/>
    <w:rsid w:val="00BD4B51"/>
    <w:rsid w:val="00BD582F"/>
    <w:rsid w:val="00BD7667"/>
    <w:rsid w:val="00BE03CE"/>
    <w:rsid w:val="00BE39A5"/>
    <w:rsid w:val="00BE6F3F"/>
    <w:rsid w:val="00BF0E2D"/>
    <w:rsid w:val="00BF6E9A"/>
    <w:rsid w:val="00C02497"/>
    <w:rsid w:val="00C0394C"/>
    <w:rsid w:val="00C12361"/>
    <w:rsid w:val="00C12853"/>
    <w:rsid w:val="00C23ED1"/>
    <w:rsid w:val="00C24413"/>
    <w:rsid w:val="00C306BB"/>
    <w:rsid w:val="00C30824"/>
    <w:rsid w:val="00C312E0"/>
    <w:rsid w:val="00C337B9"/>
    <w:rsid w:val="00C36DF1"/>
    <w:rsid w:val="00C41272"/>
    <w:rsid w:val="00C61031"/>
    <w:rsid w:val="00C636C4"/>
    <w:rsid w:val="00C65747"/>
    <w:rsid w:val="00C65C86"/>
    <w:rsid w:val="00C70F8E"/>
    <w:rsid w:val="00C74ACD"/>
    <w:rsid w:val="00C7518F"/>
    <w:rsid w:val="00C77C87"/>
    <w:rsid w:val="00C801DC"/>
    <w:rsid w:val="00C8126B"/>
    <w:rsid w:val="00C8203E"/>
    <w:rsid w:val="00C8254A"/>
    <w:rsid w:val="00C840E1"/>
    <w:rsid w:val="00C910FB"/>
    <w:rsid w:val="00C94B4D"/>
    <w:rsid w:val="00CA5A9C"/>
    <w:rsid w:val="00CA6DC3"/>
    <w:rsid w:val="00CB6B3E"/>
    <w:rsid w:val="00CC676A"/>
    <w:rsid w:val="00CF0DA8"/>
    <w:rsid w:val="00CF62B0"/>
    <w:rsid w:val="00D05D5D"/>
    <w:rsid w:val="00D16991"/>
    <w:rsid w:val="00D16D45"/>
    <w:rsid w:val="00D26DDE"/>
    <w:rsid w:val="00D30B07"/>
    <w:rsid w:val="00D32D88"/>
    <w:rsid w:val="00D35D4A"/>
    <w:rsid w:val="00D3631B"/>
    <w:rsid w:val="00D37313"/>
    <w:rsid w:val="00D40B36"/>
    <w:rsid w:val="00D436E8"/>
    <w:rsid w:val="00D54A53"/>
    <w:rsid w:val="00D54C4C"/>
    <w:rsid w:val="00D576DD"/>
    <w:rsid w:val="00D57756"/>
    <w:rsid w:val="00D609E7"/>
    <w:rsid w:val="00D64EAF"/>
    <w:rsid w:val="00D73010"/>
    <w:rsid w:val="00D802A5"/>
    <w:rsid w:val="00D85500"/>
    <w:rsid w:val="00D85C44"/>
    <w:rsid w:val="00D90108"/>
    <w:rsid w:val="00D925C4"/>
    <w:rsid w:val="00D92AB0"/>
    <w:rsid w:val="00DA2055"/>
    <w:rsid w:val="00DB3823"/>
    <w:rsid w:val="00DB4A75"/>
    <w:rsid w:val="00DC473D"/>
    <w:rsid w:val="00DC5C69"/>
    <w:rsid w:val="00DD12A6"/>
    <w:rsid w:val="00DD2182"/>
    <w:rsid w:val="00DD360C"/>
    <w:rsid w:val="00DD480E"/>
    <w:rsid w:val="00DD5243"/>
    <w:rsid w:val="00DD6A43"/>
    <w:rsid w:val="00DE122B"/>
    <w:rsid w:val="00DE629B"/>
    <w:rsid w:val="00DE6C8C"/>
    <w:rsid w:val="00DE701E"/>
    <w:rsid w:val="00DF2A87"/>
    <w:rsid w:val="00DF2F92"/>
    <w:rsid w:val="00DF66ED"/>
    <w:rsid w:val="00E01010"/>
    <w:rsid w:val="00E03B2A"/>
    <w:rsid w:val="00E11CA4"/>
    <w:rsid w:val="00E22B36"/>
    <w:rsid w:val="00E34D06"/>
    <w:rsid w:val="00E4419B"/>
    <w:rsid w:val="00E46A0A"/>
    <w:rsid w:val="00E5392B"/>
    <w:rsid w:val="00E550B7"/>
    <w:rsid w:val="00E561A9"/>
    <w:rsid w:val="00E66456"/>
    <w:rsid w:val="00E6731C"/>
    <w:rsid w:val="00E72563"/>
    <w:rsid w:val="00E77ABB"/>
    <w:rsid w:val="00E8319A"/>
    <w:rsid w:val="00E864DD"/>
    <w:rsid w:val="00E90E46"/>
    <w:rsid w:val="00E91C16"/>
    <w:rsid w:val="00E940EE"/>
    <w:rsid w:val="00E947D3"/>
    <w:rsid w:val="00E961C4"/>
    <w:rsid w:val="00E97685"/>
    <w:rsid w:val="00E97BB9"/>
    <w:rsid w:val="00EA105C"/>
    <w:rsid w:val="00EA55A9"/>
    <w:rsid w:val="00ED090D"/>
    <w:rsid w:val="00ED1443"/>
    <w:rsid w:val="00ED2F22"/>
    <w:rsid w:val="00ED3B8A"/>
    <w:rsid w:val="00ED7193"/>
    <w:rsid w:val="00EE75D7"/>
    <w:rsid w:val="00EF1C3A"/>
    <w:rsid w:val="00EF3F08"/>
    <w:rsid w:val="00F03E11"/>
    <w:rsid w:val="00F053D2"/>
    <w:rsid w:val="00F07FB4"/>
    <w:rsid w:val="00F144E2"/>
    <w:rsid w:val="00F167B3"/>
    <w:rsid w:val="00F2163C"/>
    <w:rsid w:val="00F330E3"/>
    <w:rsid w:val="00F41E4E"/>
    <w:rsid w:val="00F44FE5"/>
    <w:rsid w:val="00F50237"/>
    <w:rsid w:val="00F525E6"/>
    <w:rsid w:val="00F5745A"/>
    <w:rsid w:val="00F62535"/>
    <w:rsid w:val="00F6774C"/>
    <w:rsid w:val="00F72D1C"/>
    <w:rsid w:val="00F74A26"/>
    <w:rsid w:val="00F74DD1"/>
    <w:rsid w:val="00F82BF6"/>
    <w:rsid w:val="00F8632A"/>
    <w:rsid w:val="00F91BE4"/>
    <w:rsid w:val="00F944A8"/>
    <w:rsid w:val="00F97543"/>
    <w:rsid w:val="00FA0798"/>
    <w:rsid w:val="00FA34BA"/>
    <w:rsid w:val="00FA717A"/>
    <w:rsid w:val="00FB11AD"/>
    <w:rsid w:val="00FB5DC8"/>
    <w:rsid w:val="00FC7883"/>
    <w:rsid w:val="00FD279C"/>
    <w:rsid w:val="00FD3259"/>
    <w:rsid w:val="00FD5D80"/>
    <w:rsid w:val="00FE0BCE"/>
    <w:rsid w:val="00FE41ED"/>
    <w:rsid w:val="00FE5DF7"/>
    <w:rsid w:val="00FF037E"/>
    <w:rsid w:val="00FF4A95"/>
    <w:rsid w:val="00FF6387"/>
    <w:rsid w:val="00FF6B41"/>
    <w:rsid w:val="00FF6EA6"/>
    <w:rsid w:val="00FF7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uiPriority="99"/>
    <w:lsdException w:name="header" w:uiPriority="99"/>
    <w:lsdException w:name="caption" w:uiPriority="35" w:qFormat="1"/>
    <w:lsdException w:name="annotation reference" w:uiPriority="99"/>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2B2DFE"/>
    <w:rPr>
      <w:sz w:val="24"/>
      <w:szCs w:val="24"/>
    </w:rPr>
  </w:style>
  <w:style w:type="paragraph" w:styleId="1">
    <w:name w:val="heading 1"/>
    <w:basedOn w:val="a3"/>
    <w:next w:val="a3"/>
    <w:link w:val="10"/>
    <w:uiPriority w:val="9"/>
    <w:qFormat/>
    <w:rsid w:val="00D57756"/>
    <w:pPr>
      <w:keepNext/>
      <w:widowControl w:val="0"/>
      <w:numPr>
        <w:numId w:val="1"/>
      </w:numPr>
      <w:spacing w:before="200" w:after="200"/>
      <w:jc w:val="center"/>
      <w:outlineLvl w:val="0"/>
    </w:pPr>
    <w:rPr>
      <w:rFonts w:ascii="Tahoma" w:hAnsi="Tahoma"/>
      <w:b/>
    </w:rPr>
  </w:style>
  <w:style w:type="paragraph" w:styleId="2">
    <w:name w:val="heading 2"/>
    <w:basedOn w:val="a3"/>
    <w:next w:val="a3"/>
    <w:link w:val="20"/>
    <w:uiPriority w:val="9"/>
    <w:qFormat/>
    <w:rsid w:val="00D57756"/>
    <w:pPr>
      <w:keepNext/>
      <w:numPr>
        <w:ilvl w:val="1"/>
        <w:numId w:val="1"/>
      </w:numPr>
      <w:jc w:val="center"/>
      <w:outlineLvl w:val="1"/>
    </w:pPr>
    <w:rPr>
      <w:b/>
      <w:szCs w:val="20"/>
    </w:rPr>
  </w:style>
  <w:style w:type="paragraph" w:styleId="3">
    <w:name w:val="heading 3"/>
    <w:basedOn w:val="a3"/>
    <w:next w:val="a3"/>
    <w:link w:val="30"/>
    <w:uiPriority w:val="9"/>
    <w:qFormat/>
    <w:rsid w:val="00D57756"/>
    <w:pPr>
      <w:keepNext/>
      <w:numPr>
        <w:ilvl w:val="2"/>
        <w:numId w:val="1"/>
      </w:numPr>
      <w:jc w:val="both"/>
      <w:outlineLvl w:val="2"/>
    </w:pPr>
    <w:rPr>
      <w:b/>
      <w:sz w:val="28"/>
      <w:u w:val="single"/>
    </w:rPr>
  </w:style>
  <w:style w:type="paragraph" w:styleId="4">
    <w:name w:val="heading 4"/>
    <w:basedOn w:val="a3"/>
    <w:next w:val="a3"/>
    <w:link w:val="40"/>
    <w:uiPriority w:val="9"/>
    <w:qFormat/>
    <w:rsid w:val="00D57756"/>
    <w:pPr>
      <w:keepNext/>
      <w:numPr>
        <w:ilvl w:val="3"/>
        <w:numId w:val="1"/>
      </w:numPr>
      <w:spacing w:after="360"/>
      <w:jc w:val="center"/>
      <w:outlineLvl w:val="3"/>
    </w:pPr>
    <w:rPr>
      <w:rFonts w:ascii="Tahoma" w:hAnsi="Tahoma"/>
      <w:b/>
      <w:sz w:val="32"/>
    </w:rPr>
  </w:style>
  <w:style w:type="paragraph" w:styleId="5">
    <w:name w:val="heading 5"/>
    <w:basedOn w:val="a3"/>
    <w:next w:val="a3"/>
    <w:link w:val="50"/>
    <w:uiPriority w:val="9"/>
    <w:qFormat/>
    <w:rsid w:val="00D57756"/>
    <w:pPr>
      <w:numPr>
        <w:ilvl w:val="4"/>
        <w:numId w:val="1"/>
      </w:numPr>
      <w:spacing w:before="240" w:after="60"/>
      <w:outlineLvl w:val="4"/>
    </w:pPr>
    <w:rPr>
      <w:b/>
      <w:bCs/>
      <w:i/>
      <w:iCs/>
      <w:sz w:val="26"/>
      <w:szCs w:val="26"/>
    </w:rPr>
  </w:style>
  <w:style w:type="paragraph" w:styleId="6">
    <w:name w:val="heading 6"/>
    <w:basedOn w:val="a3"/>
    <w:next w:val="a3"/>
    <w:link w:val="60"/>
    <w:uiPriority w:val="9"/>
    <w:qFormat/>
    <w:rsid w:val="00D57756"/>
    <w:pPr>
      <w:numPr>
        <w:ilvl w:val="5"/>
        <w:numId w:val="1"/>
      </w:numPr>
      <w:spacing w:before="240" w:after="60"/>
      <w:outlineLvl w:val="5"/>
    </w:pPr>
    <w:rPr>
      <w:b/>
      <w:bCs/>
      <w:sz w:val="22"/>
      <w:szCs w:val="22"/>
    </w:rPr>
  </w:style>
  <w:style w:type="paragraph" w:styleId="7">
    <w:name w:val="heading 7"/>
    <w:basedOn w:val="a3"/>
    <w:next w:val="a3"/>
    <w:link w:val="70"/>
    <w:uiPriority w:val="9"/>
    <w:qFormat/>
    <w:rsid w:val="00D57756"/>
    <w:pPr>
      <w:numPr>
        <w:ilvl w:val="6"/>
        <w:numId w:val="1"/>
      </w:numPr>
      <w:spacing w:before="240" w:after="60"/>
      <w:outlineLvl w:val="6"/>
    </w:pPr>
  </w:style>
  <w:style w:type="paragraph" w:styleId="8">
    <w:name w:val="heading 8"/>
    <w:basedOn w:val="a3"/>
    <w:next w:val="a3"/>
    <w:link w:val="80"/>
    <w:uiPriority w:val="9"/>
    <w:qFormat/>
    <w:rsid w:val="00D57756"/>
    <w:pPr>
      <w:numPr>
        <w:ilvl w:val="7"/>
        <w:numId w:val="1"/>
      </w:numPr>
      <w:spacing w:before="240" w:after="60"/>
      <w:outlineLvl w:val="7"/>
    </w:pPr>
    <w:rPr>
      <w:i/>
      <w:iCs/>
    </w:rPr>
  </w:style>
  <w:style w:type="paragraph" w:styleId="9">
    <w:name w:val="heading 9"/>
    <w:basedOn w:val="a3"/>
    <w:next w:val="a3"/>
    <w:link w:val="90"/>
    <w:uiPriority w:val="9"/>
    <w:qFormat/>
    <w:rsid w:val="00D57756"/>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rsid w:val="00F11AD9"/>
    <w:rPr>
      <w:rFonts w:ascii="Tahoma" w:hAnsi="Tahoma"/>
      <w:b/>
      <w:sz w:val="24"/>
      <w:szCs w:val="24"/>
    </w:rPr>
  </w:style>
  <w:style w:type="paragraph" w:customStyle="1" w:styleId="a7">
    <w:name w:val="Знак"/>
    <w:basedOn w:val="a3"/>
    <w:rsid w:val="00D64EAF"/>
    <w:pPr>
      <w:tabs>
        <w:tab w:val="num" w:pos="360"/>
      </w:tabs>
      <w:spacing w:after="160" w:line="240" w:lineRule="exact"/>
    </w:pPr>
    <w:rPr>
      <w:rFonts w:ascii="Verdana" w:hAnsi="Verdana" w:cs="Verdana"/>
      <w:sz w:val="20"/>
      <w:szCs w:val="20"/>
      <w:lang w:val="en-US" w:eastAsia="en-US"/>
    </w:rPr>
  </w:style>
  <w:style w:type="character" w:customStyle="1" w:styleId="20">
    <w:name w:val="Заголовок 2 Знак"/>
    <w:link w:val="2"/>
    <w:uiPriority w:val="9"/>
    <w:rsid w:val="00F11AD9"/>
    <w:rPr>
      <w:b/>
      <w:sz w:val="24"/>
    </w:rPr>
  </w:style>
  <w:style w:type="character" w:customStyle="1" w:styleId="30">
    <w:name w:val="Заголовок 3 Знак"/>
    <w:link w:val="3"/>
    <w:uiPriority w:val="9"/>
    <w:rsid w:val="00F11AD9"/>
    <w:rPr>
      <w:b/>
      <w:sz w:val="28"/>
      <w:szCs w:val="24"/>
      <w:u w:val="single"/>
    </w:rPr>
  </w:style>
  <w:style w:type="character" w:customStyle="1" w:styleId="40">
    <w:name w:val="Заголовок 4 Знак"/>
    <w:link w:val="4"/>
    <w:uiPriority w:val="9"/>
    <w:rsid w:val="00F11AD9"/>
    <w:rPr>
      <w:rFonts w:ascii="Tahoma" w:hAnsi="Tahoma"/>
      <w:b/>
      <w:sz w:val="32"/>
      <w:szCs w:val="24"/>
    </w:rPr>
  </w:style>
  <w:style w:type="character" w:customStyle="1" w:styleId="50">
    <w:name w:val="Заголовок 5 Знак"/>
    <w:link w:val="5"/>
    <w:uiPriority w:val="9"/>
    <w:rsid w:val="00F11AD9"/>
    <w:rPr>
      <w:b/>
      <w:bCs/>
      <w:i/>
      <w:iCs/>
      <w:sz w:val="26"/>
      <w:szCs w:val="26"/>
    </w:rPr>
  </w:style>
  <w:style w:type="character" w:customStyle="1" w:styleId="60">
    <w:name w:val="Заголовок 6 Знак"/>
    <w:link w:val="6"/>
    <w:uiPriority w:val="9"/>
    <w:rsid w:val="00F11AD9"/>
    <w:rPr>
      <w:b/>
      <w:bCs/>
      <w:sz w:val="22"/>
      <w:szCs w:val="22"/>
    </w:rPr>
  </w:style>
  <w:style w:type="character" w:customStyle="1" w:styleId="70">
    <w:name w:val="Заголовок 7 Знак"/>
    <w:link w:val="7"/>
    <w:uiPriority w:val="9"/>
    <w:rsid w:val="00F11AD9"/>
    <w:rPr>
      <w:sz w:val="24"/>
      <w:szCs w:val="24"/>
    </w:rPr>
  </w:style>
  <w:style w:type="character" w:customStyle="1" w:styleId="80">
    <w:name w:val="Заголовок 8 Знак"/>
    <w:link w:val="8"/>
    <w:uiPriority w:val="9"/>
    <w:rsid w:val="00F11AD9"/>
    <w:rPr>
      <w:i/>
      <w:iCs/>
      <w:sz w:val="24"/>
      <w:szCs w:val="24"/>
    </w:rPr>
  </w:style>
  <w:style w:type="character" w:customStyle="1" w:styleId="90">
    <w:name w:val="Заголовок 9 Знак"/>
    <w:link w:val="9"/>
    <w:uiPriority w:val="9"/>
    <w:rsid w:val="00F11AD9"/>
    <w:rPr>
      <w:rFonts w:ascii="Arial" w:hAnsi="Arial" w:cs="Arial"/>
      <w:sz w:val="22"/>
      <w:szCs w:val="22"/>
    </w:rPr>
  </w:style>
  <w:style w:type="paragraph" w:customStyle="1" w:styleId="11">
    <w:name w:val="1"/>
    <w:basedOn w:val="a3"/>
    <w:rsid w:val="004E593F"/>
    <w:pPr>
      <w:tabs>
        <w:tab w:val="num" w:pos="360"/>
      </w:tabs>
      <w:spacing w:after="160" w:line="240" w:lineRule="exact"/>
    </w:pPr>
    <w:rPr>
      <w:rFonts w:ascii="Verdana" w:hAnsi="Verdana" w:cs="Verdana"/>
      <w:sz w:val="20"/>
      <w:szCs w:val="20"/>
      <w:lang w:val="en-US" w:eastAsia="en-US"/>
    </w:rPr>
  </w:style>
  <w:style w:type="paragraph" w:styleId="a8">
    <w:name w:val="Body Text"/>
    <w:basedOn w:val="a3"/>
    <w:link w:val="a9"/>
    <w:uiPriority w:val="99"/>
    <w:rsid w:val="008C480A"/>
    <w:pPr>
      <w:jc w:val="both"/>
    </w:pPr>
    <w:rPr>
      <w:szCs w:val="20"/>
    </w:rPr>
  </w:style>
  <w:style w:type="character" w:customStyle="1" w:styleId="a9">
    <w:name w:val="Основной текст Знак"/>
    <w:link w:val="a8"/>
    <w:uiPriority w:val="99"/>
    <w:semiHidden/>
    <w:rsid w:val="00F11AD9"/>
    <w:rPr>
      <w:sz w:val="24"/>
      <w:szCs w:val="24"/>
    </w:rPr>
  </w:style>
  <w:style w:type="paragraph" w:styleId="21">
    <w:name w:val="Body Text Indent 2"/>
    <w:basedOn w:val="a3"/>
    <w:link w:val="22"/>
    <w:uiPriority w:val="99"/>
    <w:rsid w:val="00DE629B"/>
    <w:pPr>
      <w:spacing w:after="120" w:line="480" w:lineRule="auto"/>
      <w:ind w:left="283"/>
    </w:pPr>
  </w:style>
  <w:style w:type="character" w:customStyle="1" w:styleId="22">
    <w:name w:val="Основной текст с отступом 2 Знак"/>
    <w:link w:val="21"/>
    <w:uiPriority w:val="99"/>
    <w:semiHidden/>
    <w:rsid w:val="00F11AD9"/>
    <w:rPr>
      <w:sz w:val="24"/>
      <w:szCs w:val="24"/>
    </w:rPr>
  </w:style>
  <w:style w:type="table" w:styleId="aa">
    <w:name w:val="Table Grid"/>
    <w:basedOn w:val="a5"/>
    <w:uiPriority w:val="59"/>
    <w:rsid w:val="00DE62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3"/>
    <w:link w:val="24"/>
    <w:uiPriority w:val="99"/>
    <w:rsid w:val="002E035E"/>
    <w:pPr>
      <w:spacing w:after="120" w:line="480" w:lineRule="auto"/>
    </w:pPr>
  </w:style>
  <w:style w:type="character" w:customStyle="1" w:styleId="24">
    <w:name w:val="Основной текст 2 Знак"/>
    <w:link w:val="23"/>
    <w:uiPriority w:val="99"/>
    <w:rsid w:val="00F11AD9"/>
    <w:rPr>
      <w:sz w:val="24"/>
      <w:szCs w:val="24"/>
    </w:rPr>
  </w:style>
  <w:style w:type="paragraph" w:styleId="31">
    <w:name w:val="Body Text Indent 3"/>
    <w:basedOn w:val="a3"/>
    <w:link w:val="32"/>
    <w:uiPriority w:val="99"/>
    <w:rsid w:val="0090466A"/>
    <w:pPr>
      <w:spacing w:after="120"/>
      <w:ind w:left="283"/>
    </w:pPr>
    <w:rPr>
      <w:sz w:val="16"/>
      <w:szCs w:val="16"/>
    </w:rPr>
  </w:style>
  <w:style w:type="character" w:customStyle="1" w:styleId="32">
    <w:name w:val="Основной текст с отступом 3 Знак"/>
    <w:link w:val="31"/>
    <w:uiPriority w:val="99"/>
    <w:semiHidden/>
    <w:rsid w:val="00F11AD9"/>
    <w:rPr>
      <w:sz w:val="16"/>
      <w:szCs w:val="16"/>
    </w:rPr>
  </w:style>
  <w:style w:type="paragraph" w:styleId="ab">
    <w:name w:val="Balloon Text"/>
    <w:basedOn w:val="a3"/>
    <w:link w:val="ac"/>
    <w:uiPriority w:val="99"/>
    <w:semiHidden/>
    <w:rsid w:val="003201CC"/>
    <w:rPr>
      <w:rFonts w:ascii="Tahoma" w:hAnsi="Tahoma" w:cs="Tahoma"/>
      <w:sz w:val="16"/>
      <w:szCs w:val="16"/>
    </w:rPr>
  </w:style>
  <w:style w:type="character" w:customStyle="1" w:styleId="ac">
    <w:name w:val="Текст выноски Знак"/>
    <w:link w:val="ab"/>
    <w:uiPriority w:val="99"/>
    <w:semiHidden/>
    <w:rsid w:val="00F11AD9"/>
    <w:rPr>
      <w:sz w:val="0"/>
      <w:szCs w:val="0"/>
    </w:rPr>
  </w:style>
  <w:style w:type="paragraph" w:customStyle="1" w:styleId="BodyText21">
    <w:name w:val="Body Text 21"/>
    <w:basedOn w:val="a3"/>
    <w:rsid w:val="002609B3"/>
    <w:pPr>
      <w:overflowPunct w:val="0"/>
      <w:autoSpaceDE w:val="0"/>
      <w:autoSpaceDN w:val="0"/>
      <w:adjustRightInd w:val="0"/>
      <w:spacing w:before="120" w:after="120"/>
      <w:ind w:firstLine="720"/>
      <w:jc w:val="both"/>
      <w:textAlignment w:val="baseline"/>
    </w:pPr>
    <w:rPr>
      <w:szCs w:val="20"/>
    </w:rPr>
  </w:style>
  <w:style w:type="paragraph" w:styleId="ad">
    <w:name w:val="caption"/>
    <w:basedOn w:val="a3"/>
    <w:next w:val="a3"/>
    <w:uiPriority w:val="35"/>
    <w:qFormat/>
    <w:rsid w:val="002609B3"/>
    <w:pPr>
      <w:spacing w:before="720"/>
      <w:jc w:val="center"/>
    </w:pPr>
    <w:rPr>
      <w:b/>
      <w:spacing w:val="20"/>
    </w:rPr>
  </w:style>
  <w:style w:type="character" w:styleId="ae">
    <w:name w:val="Hyperlink"/>
    <w:uiPriority w:val="99"/>
    <w:rsid w:val="006A3D67"/>
    <w:rPr>
      <w:rFonts w:cs="Times New Roman"/>
      <w:color w:val="0000FF"/>
      <w:u w:val="single"/>
    </w:rPr>
  </w:style>
  <w:style w:type="paragraph" w:customStyle="1" w:styleId="12">
    <w:name w:val="çàãîëîâîê 1"/>
    <w:basedOn w:val="a3"/>
    <w:next w:val="a3"/>
    <w:rsid w:val="004E593F"/>
    <w:pPr>
      <w:keepNext/>
      <w:jc w:val="center"/>
    </w:pPr>
    <w:rPr>
      <w:b/>
      <w:sz w:val="22"/>
      <w:szCs w:val="20"/>
    </w:rPr>
  </w:style>
  <w:style w:type="paragraph" w:customStyle="1" w:styleId="af">
    <w:name w:val="Знак"/>
    <w:basedOn w:val="a3"/>
    <w:rsid w:val="00BA01BA"/>
    <w:pPr>
      <w:spacing w:after="160" w:line="240" w:lineRule="exact"/>
    </w:pPr>
    <w:rPr>
      <w:rFonts w:ascii="Verdana" w:hAnsi="Verdana" w:cs="Verdana"/>
      <w:sz w:val="20"/>
      <w:szCs w:val="20"/>
      <w:lang w:val="en-US" w:eastAsia="en-US"/>
    </w:rPr>
  </w:style>
  <w:style w:type="character" w:styleId="af0">
    <w:name w:val="annotation reference"/>
    <w:uiPriority w:val="99"/>
    <w:rsid w:val="009C0301"/>
    <w:rPr>
      <w:rFonts w:cs="Times New Roman"/>
      <w:sz w:val="16"/>
      <w:szCs w:val="16"/>
    </w:rPr>
  </w:style>
  <w:style w:type="paragraph" w:styleId="af1">
    <w:name w:val="annotation text"/>
    <w:basedOn w:val="a3"/>
    <w:link w:val="af2"/>
    <w:uiPriority w:val="99"/>
    <w:rsid w:val="009C0301"/>
    <w:rPr>
      <w:sz w:val="20"/>
      <w:szCs w:val="20"/>
    </w:rPr>
  </w:style>
  <w:style w:type="character" w:customStyle="1" w:styleId="af2">
    <w:name w:val="Текст примечания Знак"/>
    <w:link w:val="af1"/>
    <w:uiPriority w:val="99"/>
    <w:locked/>
    <w:rsid w:val="009C0301"/>
    <w:rPr>
      <w:rFonts w:cs="Times New Roman"/>
    </w:rPr>
  </w:style>
  <w:style w:type="paragraph" w:styleId="af3">
    <w:name w:val="annotation subject"/>
    <w:basedOn w:val="af1"/>
    <w:next w:val="af1"/>
    <w:link w:val="af4"/>
    <w:uiPriority w:val="99"/>
    <w:rsid w:val="009C0301"/>
    <w:rPr>
      <w:b/>
      <w:bCs/>
    </w:rPr>
  </w:style>
  <w:style w:type="character" w:customStyle="1" w:styleId="af4">
    <w:name w:val="Тема примечания Знак"/>
    <w:link w:val="af3"/>
    <w:uiPriority w:val="99"/>
    <w:locked/>
    <w:rsid w:val="009C0301"/>
    <w:rPr>
      <w:rFonts w:cs="Times New Roman"/>
      <w:b/>
      <w:bCs/>
    </w:rPr>
  </w:style>
  <w:style w:type="paragraph" w:styleId="af5">
    <w:name w:val="Document Map"/>
    <w:basedOn w:val="a3"/>
    <w:semiHidden/>
    <w:rsid w:val="006E4446"/>
    <w:pPr>
      <w:shd w:val="clear" w:color="auto" w:fill="000080"/>
    </w:pPr>
    <w:rPr>
      <w:rFonts w:ascii="Tahoma" w:hAnsi="Tahoma" w:cs="Tahoma"/>
      <w:sz w:val="20"/>
      <w:szCs w:val="20"/>
    </w:rPr>
  </w:style>
  <w:style w:type="character" w:styleId="af6">
    <w:name w:val="FollowedHyperlink"/>
    <w:rsid w:val="00B33EDF"/>
    <w:rPr>
      <w:color w:val="800080"/>
      <w:u w:val="single"/>
    </w:rPr>
  </w:style>
  <w:style w:type="paragraph" w:customStyle="1" w:styleId="xl66">
    <w:name w:val="xl6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7">
    <w:name w:val="xl67"/>
    <w:basedOn w:val="a3"/>
    <w:rsid w:val="00B33EDF"/>
    <w:pPr>
      <w:spacing w:before="100" w:beforeAutospacing="1" w:after="100" w:afterAutospacing="1"/>
    </w:pPr>
    <w:rPr>
      <w:sz w:val="20"/>
      <w:szCs w:val="20"/>
    </w:rPr>
  </w:style>
  <w:style w:type="paragraph" w:customStyle="1" w:styleId="xl68">
    <w:name w:val="xl6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0">
    <w:name w:val="xl70"/>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4">
    <w:name w:val="xl74"/>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7">
    <w:name w:val="xl77"/>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8">
    <w:name w:val="xl7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0">
    <w:name w:val="xl80"/>
    <w:basedOn w:val="a3"/>
    <w:rsid w:val="00B33EDF"/>
    <w:pPr>
      <w:spacing w:before="100" w:beforeAutospacing="1" w:after="100" w:afterAutospacing="1"/>
    </w:pPr>
    <w:rPr>
      <w:sz w:val="20"/>
      <w:szCs w:val="20"/>
    </w:rPr>
  </w:style>
  <w:style w:type="paragraph" w:customStyle="1" w:styleId="xl81">
    <w:name w:val="xl8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2">
    <w:name w:val="xl82"/>
    <w:basedOn w:val="a3"/>
    <w:rsid w:val="00B33EDF"/>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3">
    <w:name w:val="xl8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4">
    <w:name w:val="xl84"/>
    <w:basedOn w:val="a3"/>
    <w:rsid w:val="00B33EDF"/>
    <w:pPr>
      <w:spacing w:before="100" w:beforeAutospacing="1" w:after="100" w:afterAutospacing="1"/>
    </w:pPr>
    <w:rPr>
      <w:sz w:val="20"/>
      <w:szCs w:val="20"/>
    </w:rPr>
  </w:style>
  <w:style w:type="paragraph" w:customStyle="1" w:styleId="xl85">
    <w:name w:val="xl85"/>
    <w:basedOn w:val="a3"/>
    <w:rsid w:val="00B33EDF"/>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6">
    <w:name w:val="xl8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8">
    <w:name w:val="xl88"/>
    <w:basedOn w:val="a3"/>
    <w:rsid w:val="00B33EDF"/>
    <w:pPr>
      <w:spacing w:before="100" w:beforeAutospacing="1" w:after="100" w:afterAutospacing="1"/>
      <w:jc w:val="center"/>
    </w:pPr>
    <w:rPr>
      <w:sz w:val="20"/>
      <w:szCs w:val="20"/>
    </w:rPr>
  </w:style>
  <w:style w:type="paragraph" w:customStyle="1" w:styleId="xl89">
    <w:name w:val="xl8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0"/>
      <w:szCs w:val="20"/>
      <w:u w:val="single"/>
    </w:rPr>
  </w:style>
  <w:style w:type="paragraph" w:customStyle="1" w:styleId="xl90">
    <w:name w:val="xl90"/>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2">
    <w:name w:val="xl92"/>
    <w:basedOn w:val="a3"/>
    <w:rsid w:val="00B33EDF"/>
    <w:pPr>
      <w:pBdr>
        <w:top w:val="single" w:sz="4" w:space="0" w:color="auto"/>
        <w:bottom w:val="single" w:sz="4" w:space="0" w:color="auto"/>
      </w:pBdr>
      <w:spacing w:before="100" w:beforeAutospacing="1" w:after="100" w:afterAutospacing="1"/>
      <w:jc w:val="center"/>
    </w:pPr>
    <w:rPr>
      <w:sz w:val="20"/>
      <w:szCs w:val="20"/>
    </w:rPr>
  </w:style>
  <w:style w:type="paragraph" w:customStyle="1" w:styleId="xl93">
    <w:name w:val="xl9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4">
    <w:name w:val="xl94"/>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u w:val="single"/>
    </w:rPr>
  </w:style>
  <w:style w:type="paragraph" w:customStyle="1" w:styleId="xl96">
    <w:name w:val="xl96"/>
    <w:basedOn w:val="a3"/>
    <w:rsid w:val="00B33EDF"/>
    <w:pPr>
      <w:spacing w:before="100" w:beforeAutospacing="1" w:after="100" w:afterAutospacing="1"/>
    </w:pPr>
    <w:rPr>
      <w:b/>
      <w:bCs/>
      <w:sz w:val="20"/>
      <w:szCs w:val="20"/>
    </w:rPr>
  </w:style>
  <w:style w:type="paragraph" w:customStyle="1" w:styleId="xl97">
    <w:name w:val="xl97"/>
    <w:basedOn w:val="a3"/>
    <w:rsid w:val="00B33EDF"/>
    <w:pPr>
      <w:spacing w:before="100" w:beforeAutospacing="1" w:after="100" w:afterAutospacing="1"/>
    </w:pPr>
    <w:rPr>
      <w:sz w:val="20"/>
      <w:szCs w:val="20"/>
    </w:rPr>
  </w:style>
  <w:style w:type="paragraph" w:customStyle="1" w:styleId="xl98">
    <w:name w:val="xl9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9">
    <w:name w:val="xl9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a3"/>
    <w:rsid w:val="00B33EDF"/>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a3"/>
    <w:rsid w:val="00B33EDF"/>
    <w:pPr>
      <w:pBdr>
        <w:top w:val="single" w:sz="4" w:space="0" w:color="auto"/>
        <w:bottom w:val="single" w:sz="4" w:space="0" w:color="auto"/>
      </w:pBdr>
      <w:spacing w:before="100" w:beforeAutospacing="1" w:after="100" w:afterAutospacing="1"/>
      <w:jc w:val="center"/>
    </w:pPr>
    <w:rPr>
      <w:sz w:val="20"/>
      <w:szCs w:val="20"/>
    </w:rPr>
  </w:style>
  <w:style w:type="paragraph" w:customStyle="1" w:styleId="xl102">
    <w:name w:val="xl102"/>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3">
    <w:name w:val="xl10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4">
    <w:name w:val="xl104"/>
    <w:basedOn w:val="a3"/>
    <w:rsid w:val="00B33EDF"/>
    <w:pPr>
      <w:spacing w:before="100" w:beforeAutospacing="1" w:after="100" w:afterAutospacing="1"/>
      <w:jc w:val="center"/>
    </w:pPr>
    <w:rPr>
      <w:b/>
      <w:bCs/>
    </w:rPr>
  </w:style>
  <w:style w:type="paragraph" w:customStyle="1" w:styleId="xl105">
    <w:name w:val="xl105"/>
    <w:basedOn w:val="a3"/>
    <w:rsid w:val="00B33EDF"/>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6">
    <w:name w:val="xl106"/>
    <w:basedOn w:val="a3"/>
    <w:rsid w:val="00B33EDF"/>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CoverAuthor">
    <w:name w:val="Cover Author"/>
    <w:basedOn w:val="a3"/>
    <w:rsid w:val="009D655A"/>
    <w:pPr>
      <w:keepNext/>
      <w:suppressAutoHyphens/>
      <w:spacing w:after="120" w:line="240" w:lineRule="atLeast"/>
    </w:pPr>
    <w:rPr>
      <w:rFonts w:ascii="Arial" w:hAnsi="Arial" w:cs="Arial"/>
      <w:spacing w:val="-5"/>
      <w:sz w:val="28"/>
      <w:szCs w:val="28"/>
      <w:lang w:eastAsia="en-US"/>
    </w:rPr>
  </w:style>
  <w:style w:type="paragraph" w:styleId="af7">
    <w:name w:val="footnote text"/>
    <w:basedOn w:val="a3"/>
    <w:link w:val="af8"/>
    <w:rsid w:val="006864A5"/>
    <w:rPr>
      <w:sz w:val="20"/>
      <w:szCs w:val="20"/>
    </w:rPr>
  </w:style>
  <w:style w:type="character" w:customStyle="1" w:styleId="af8">
    <w:name w:val="Текст сноски Знак"/>
    <w:basedOn w:val="a4"/>
    <w:link w:val="af7"/>
    <w:rsid w:val="006864A5"/>
  </w:style>
  <w:style w:type="character" w:styleId="af9">
    <w:name w:val="footnote reference"/>
    <w:rsid w:val="006864A5"/>
    <w:rPr>
      <w:vertAlign w:val="superscript"/>
    </w:rPr>
  </w:style>
  <w:style w:type="paragraph" w:customStyle="1" w:styleId="afa">
    <w:name w:val="Таблицы (моноширинный)"/>
    <w:basedOn w:val="a3"/>
    <w:next w:val="a3"/>
    <w:rsid w:val="006864A5"/>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D576DD"/>
    <w:pPr>
      <w:widowControl w:val="0"/>
      <w:autoSpaceDE w:val="0"/>
      <w:autoSpaceDN w:val="0"/>
      <w:adjustRightInd w:val="0"/>
    </w:pPr>
    <w:rPr>
      <w:rFonts w:ascii="Courier New" w:hAnsi="Courier New" w:cs="Courier New"/>
    </w:rPr>
  </w:style>
  <w:style w:type="paragraph" w:styleId="afb">
    <w:name w:val="Body Text Indent"/>
    <w:basedOn w:val="a3"/>
    <w:link w:val="afc"/>
    <w:rsid w:val="0073156A"/>
    <w:pPr>
      <w:spacing w:after="120"/>
      <w:ind w:left="283"/>
    </w:pPr>
  </w:style>
  <w:style w:type="character" w:customStyle="1" w:styleId="afc">
    <w:name w:val="Основной текст с отступом Знак"/>
    <w:link w:val="afb"/>
    <w:rsid w:val="0073156A"/>
    <w:rPr>
      <w:sz w:val="24"/>
      <w:szCs w:val="24"/>
    </w:rPr>
  </w:style>
  <w:style w:type="paragraph" w:customStyle="1" w:styleId="DefaultParagraphFontParaCharChar">
    <w:name w:val="Default Paragraph Font Para Char Char Знак"/>
    <w:basedOn w:val="a3"/>
    <w:rsid w:val="00801D01"/>
    <w:pPr>
      <w:spacing w:after="160" w:line="240" w:lineRule="exact"/>
    </w:pPr>
    <w:rPr>
      <w:rFonts w:ascii="Verdana" w:hAnsi="Verdana" w:cs="Verdana"/>
      <w:sz w:val="20"/>
      <w:szCs w:val="20"/>
      <w:lang w:val="en-US" w:eastAsia="en-US"/>
    </w:rPr>
  </w:style>
  <w:style w:type="paragraph" w:customStyle="1" w:styleId="a0">
    <w:name w:val="Пункт"/>
    <w:basedOn w:val="a3"/>
    <w:link w:val="Char"/>
    <w:rsid w:val="00C65C86"/>
    <w:pPr>
      <w:numPr>
        <w:ilvl w:val="1"/>
        <w:numId w:val="2"/>
      </w:numPr>
      <w:spacing w:before="100" w:after="120"/>
      <w:jc w:val="both"/>
    </w:pPr>
    <w:rPr>
      <w:szCs w:val="20"/>
      <w:lang w:eastAsia="en-US"/>
    </w:rPr>
  </w:style>
  <w:style w:type="paragraph" w:customStyle="1" w:styleId="a1">
    <w:name w:val="Подпункт"/>
    <w:basedOn w:val="a3"/>
    <w:link w:val="afd"/>
    <w:rsid w:val="00C65C86"/>
    <w:pPr>
      <w:numPr>
        <w:ilvl w:val="2"/>
        <w:numId w:val="2"/>
      </w:numPr>
      <w:spacing w:before="100" w:after="120"/>
      <w:jc w:val="both"/>
    </w:pPr>
    <w:rPr>
      <w:szCs w:val="20"/>
      <w:lang w:eastAsia="en-US"/>
    </w:rPr>
  </w:style>
  <w:style w:type="paragraph" w:customStyle="1" w:styleId="a">
    <w:name w:val="Раздел"/>
    <w:basedOn w:val="a3"/>
    <w:next w:val="a0"/>
    <w:rsid w:val="00C65C86"/>
    <w:pPr>
      <w:keepNext/>
      <w:keepLines/>
      <w:widowControl w:val="0"/>
      <w:numPr>
        <w:numId w:val="2"/>
      </w:numPr>
      <w:spacing w:before="100" w:after="120"/>
      <w:jc w:val="both"/>
    </w:pPr>
    <w:rPr>
      <w:b/>
      <w:szCs w:val="22"/>
      <w:lang w:eastAsia="en-US"/>
    </w:rPr>
  </w:style>
  <w:style w:type="paragraph" w:customStyle="1" w:styleId="a2">
    <w:name w:val="Буллет"/>
    <w:basedOn w:val="a3"/>
    <w:rsid w:val="00C65C86"/>
    <w:pPr>
      <w:numPr>
        <w:ilvl w:val="3"/>
        <w:numId w:val="2"/>
      </w:numPr>
      <w:spacing w:before="100" w:after="120"/>
      <w:jc w:val="both"/>
    </w:pPr>
    <w:rPr>
      <w:szCs w:val="20"/>
      <w:lang w:eastAsia="en-US"/>
    </w:rPr>
  </w:style>
  <w:style w:type="character" w:customStyle="1" w:styleId="Char">
    <w:name w:val="Пункт Char"/>
    <w:link w:val="a0"/>
    <w:rsid w:val="00C65C86"/>
    <w:rPr>
      <w:sz w:val="24"/>
      <w:lang w:eastAsia="en-US"/>
    </w:rPr>
  </w:style>
  <w:style w:type="paragraph" w:styleId="afe">
    <w:name w:val="List Paragraph"/>
    <w:basedOn w:val="a3"/>
    <w:uiPriority w:val="34"/>
    <w:qFormat/>
    <w:rsid w:val="00CC676A"/>
    <w:pPr>
      <w:ind w:left="708"/>
    </w:pPr>
  </w:style>
  <w:style w:type="character" w:customStyle="1" w:styleId="afd">
    <w:name w:val="Подпункт Знак"/>
    <w:link w:val="a1"/>
    <w:rsid w:val="002C3EE8"/>
    <w:rPr>
      <w:sz w:val="24"/>
      <w:lang w:eastAsia="en-US"/>
    </w:rPr>
  </w:style>
  <w:style w:type="paragraph" w:styleId="aff">
    <w:name w:val="Plain Text"/>
    <w:basedOn w:val="a3"/>
    <w:link w:val="aff0"/>
    <w:rsid w:val="004E40B5"/>
    <w:rPr>
      <w:rFonts w:ascii="Courier New" w:hAnsi="Courier New" w:cs="Courier New"/>
      <w:sz w:val="20"/>
      <w:szCs w:val="20"/>
    </w:rPr>
  </w:style>
  <w:style w:type="character" w:customStyle="1" w:styleId="aff0">
    <w:name w:val="Текст Знак"/>
    <w:link w:val="aff"/>
    <w:rsid w:val="004E40B5"/>
    <w:rPr>
      <w:rFonts w:ascii="Courier New" w:hAnsi="Courier New" w:cs="Courier New"/>
    </w:rPr>
  </w:style>
  <w:style w:type="paragraph" w:styleId="aff1">
    <w:name w:val="No Spacing"/>
    <w:uiPriority w:val="1"/>
    <w:qFormat/>
    <w:rsid w:val="00B04E72"/>
    <w:rPr>
      <w:sz w:val="24"/>
      <w:szCs w:val="24"/>
    </w:rPr>
  </w:style>
  <w:style w:type="paragraph" w:styleId="aff2">
    <w:name w:val="header"/>
    <w:basedOn w:val="a3"/>
    <w:link w:val="aff3"/>
    <w:uiPriority w:val="99"/>
    <w:rsid w:val="00EF3F08"/>
    <w:pPr>
      <w:tabs>
        <w:tab w:val="center" w:pos="4677"/>
        <w:tab w:val="right" w:pos="9355"/>
      </w:tabs>
    </w:pPr>
  </w:style>
  <w:style w:type="character" w:customStyle="1" w:styleId="aff3">
    <w:name w:val="Верхний колонтитул Знак"/>
    <w:basedOn w:val="a4"/>
    <w:link w:val="aff2"/>
    <w:uiPriority w:val="99"/>
    <w:rsid w:val="00EF3F08"/>
    <w:rPr>
      <w:sz w:val="24"/>
      <w:szCs w:val="24"/>
    </w:rPr>
  </w:style>
  <w:style w:type="paragraph" w:styleId="aff4">
    <w:name w:val="footer"/>
    <w:basedOn w:val="a3"/>
    <w:link w:val="aff5"/>
    <w:rsid w:val="00EF3F08"/>
    <w:pPr>
      <w:tabs>
        <w:tab w:val="center" w:pos="4677"/>
        <w:tab w:val="right" w:pos="9355"/>
      </w:tabs>
    </w:pPr>
  </w:style>
  <w:style w:type="character" w:customStyle="1" w:styleId="aff5">
    <w:name w:val="Нижний колонтитул Знак"/>
    <w:basedOn w:val="a4"/>
    <w:link w:val="aff4"/>
    <w:rsid w:val="00EF3F08"/>
    <w:rPr>
      <w:sz w:val="24"/>
      <w:szCs w:val="24"/>
    </w:rPr>
  </w:style>
  <w:style w:type="character" w:customStyle="1" w:styleId="apple-style-span">
    <w:name w:val="apple-style-span"/>
    <w:basedOn w:val="a4"/>
    <w:rsid w:val="00D16D45"/>
  </w:style>
  <w:style w:type="table" w:customStyle="1" w:styleId="13">
    <w:name w:val="Сетка таблицы1"/>
    <w:basedOn w:val="a5"/>
    <w:next w:val="aa"/>
    <w:uiPriority w:val="59"/>
    <w:rsid w:val="001A1D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uiPriority="99"/>
    <w:lsdException w:name="header" w:uiPriority="99"/>
    <w:lsdException w:name="caption" w:uiPriority="35" w:qFormat="1"/>
    <w:lsdException w:name="annotation reference" w:uiPriority="99"/>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2B2DFE"/>
    <w:rPr>
      <w:sz w:val="24"/>
      <w:szCs w:val="24"/>
    </w:rPr>
  </w:style>
  <w:style w:type="paragraph" w:styleId="1">
    <w:name w:val="heading 1"/>
    <w:basedOn w:val="a3"/>
    <w:next w:val="a3"/>
    <w:link w:val="10"/>
    <w:uiPriority w:val="9"/>
    <w:qFormat/>
    <w:rsid w:val="00D57756"/>
    <w:pPr>
      <w:keepNext/>
      <w:widowControl w:val="0"/>
      <w:numPr>
        <w:numId w:val="1"/>
      </w:numPr>
      <w:spacing w:before="200" w:after="200"/>
      <w:jc w:val="center"/>
      <w:outlineLvl w:val="0"/>
    </w:pPr>
    <w:rPr>
      <w:rFonts w:ascii="Tahoma" w:hAnsi="Tahoma"/>
      <w:b/>
    </w:rPr>
  </w:style>
  <w:style w:type="paragraph" w:styleId="2">
    <w:name w:val="heading 2"/>
    <w:basedOn w:val="a3"/>
    <w:next w:val="a3"/>
    <w:link w:val="20"/>
    <w:uiPriority w:val="9"/>
    <w:qFormat/>
    <w:rsid w:val="00D57756"/>
    <w:pPr>
      <w:keepNext/>
      <w:numPr>
        <w:ilvl w:val="1"/>
        <w:numId w:val="1"/>
      </w:numPr>
      <w:jc w:val="center"/>
      <w:outlineLvl w:val="1"/>
    </w:pPr>
    <w:rPr>
      <w:b/>
      <w:szCs w:val="20"/>
    </w:rPr>
  </w:style>
  <w:style w:type="paragraph" w:styleId="3">
    <w:name w:val="heading 3"/>
    <w:basedOn w:val="a3"/>
    <w:next w:val="a3"/>
    <w:link w:val="30"/>
    <w:uiPriority w:val="9"/>
    <w:qFormat/>
    <w:rsid w:val="00D57756"/>
    <w:pPr>
      <w:keepNext/>
      <w:numPr>
        <w:ilvl w:val="2"/>
        <w:numId w:val="1"/>
      </w:numPr>
      <w:jc w:val="both"/>
      <w:outlineLvl w:val="2"/>
    </w:pPr>
    <w:rPr>
      <w:b/>
      <w:sz w:val="28"/>
      <w:u w:val="single"/>
    </w:rPr>
  </w:style>
  <w:style w:type="paragraph" w:styleId="4">
    <w:name w:val="heading 4"/>
    <w:basedOn w:val="a3"/>
    <w:next w:val="a3"/>
    <w:link w:val="40"/>
    <w:uiPriority w:val="9"/>
    <w:qFormat/>
    <w:rsid w:val="00D57756"/>
    <w:pPr>
      <w:keepNext/>
      <w:numPr>
        <w:ilvl w:val="3"/>
        <w:numId w:val="1"/>
      </w:numPr>
      <w:spacing w:after="360"/>
      <w:jc w:val="center"/>
      <w:outlineLvl w:val="3"/>
    </w:pPr>
    <w:rPr>
      <w:rFonts w:ascii="Tahoma" w:hAnsi="Tahoma"/>
      <w:b/>
      <w:sz w:val="32"/>
    </w:rPr>
  </w:style>
  <w:style w:type="paragraph" w:styleId="5">
    <w:name w:val="heading 5"/>
    <w:basedOn w:val="a3"/>
    <w:next w:val="a3"/>
    <w:link w:val="50"/>
    <w:uiPriority w:val="9"/>
    <w:qFormat/>
    <w:rsid w:val="00D57756"/>
    <w:pPr>
      <w:numPr>
        <w:ilvl w:val="4"/>
        <w:numId w:val="1"/>
      </w:numPr>
      <w:spacing w:before="240" w:after="60"/>
      <w:outlineLvl w:val="4"/>
    </w:pPr>
    <w:rPr>
      <w:b/>
      <w:bCs/>
      <w:i/>
      <w:iCs/>
      <w:sz w:val="26"/>
      <w:szCs w:val="26"/>
    </w:rPr>
  </w:style>
  <w:style w:type="paragraph" w:styleId="6">
    <w:name w:val="heading 6"/>
    <w:basedOn w:val="a3"/>
    <w:next w:val="a3"/>
    <w:link w:val="60"/>
    <w:uiPriority w:val="9"/>
    <w:qFormat/>
    <w:rsid w:val="00D57756"/>
    <w:pPr>
      <w:numPr>
        <w:ilvl w:val="5"/>
        <w:numId w:val="1"/>
      </w:numPr>
      <w:spacing w:before="240" w:after="60"/>
      <w:outlineLvl w:val="5"/>
    </w:pPr>
    <w:rPr>
      <w:b/>
      <w:bCs/>
      <w:sz w:val="22"/>
      <w:szCs w:val="22"/>
    </w:rPr>
  </w:style>
  <w:style w:type="paragraph" w:styleId="7">
    <w:name w:val="heading 7"/>
    <w:basedOn w:val="a3"/>
    <w:next w:val="a3"/>
    <w:link w:val="70"/>
    <w:uiPriority w:val="9"/>
    <w:qFormat/>
    <w:rsid w:val="00D57756"/>
    <w:pPr>
      <w:numPr>
        <w:ilvl w:val="6"/>
        <w:numId w:val="1"/>
      </w:numPr>
      <w:spacing w:before="240" w:after="60"/>
      <w:outlineLvl w:val="6"/>
    </w:pPr>
  </w:style>
  <w:style w:type="paragraph" w:styleId="8">
    <w:name w:val="heading 8"/>
    <w:basedOn w:val="a3"/>
    <w:next w:val="a3"/>
    <w:link w:val="80"/>
    <w:uiPriority w:val="9"/>
    <w:qFormat/>
    <w:rsid w:val="00D57756"/>
    <w:pPr>
      <w:numPr>
        <w:ilvl w:val="7"/>
        <w:numId w:val="1"/>
      </w:numPr>
      <w:spacing w:before="240" w:after="60"/>
      <w:outlineLvl w:val="7"/>
    </w:pPr>
    <w:rPr>
      <w:i/>
      <w:iCs/>
    </w:rPr>
  </w:style>
  <w:style w:type="paragraph" w:styleId="9">
    <w:name w:val="heading 9"/>
    <w:basedOn w:val="a3"/>
    <w:next w:val="a3"/>
    <w:link w:val="90"/>
    <w:uiPriority w:val="9"/>
    <w:qFormat/>
    <w:rsid w:val="00D57756"/>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rsid w:val="00F11AD9"/>
    <w:rPr>
      <w:rFonts w:ascii="Tahoma" w:hAnsi="Tahoma"/>
      <w:b/>
      <w:sz w:val="24"/>
      <w:szCs w:val="24"/>
    </w:rPr>
  </w:style>
  <w:style w:type="paragraph" w:customStyle="1" w:styleId="a7">
    <w:name w:val="Знак"/>
    <w:basedOn w:val="a3"/>
    <w:rsid w:val="00D64EAF"/>
    <w:pPr>
      <w:tabs>
        <w:tab w:val="num" w:pos="360"/>
      </w:tabs>
      <w:spacing w:after="160" w:line="240" w:lineRule="exact"/>
    </w:pPr>
    <w:rPr>
      <w:rFonts w:ascii="Verdana" w:hAnsi="Verdana" w:cs="Verdana"/>
      <w:sz w:val="20"/>
      <w:szCs w:val="20"/>
      <w:lang w:val="en-US" w:eastAsia="en-US"/>
    </w:rPr>
  </w:style>
  <w:style w:type="character" w:customStyle="1" w:styleId="20">
    <w:name w:val="Заголовок 2 Знак"/>
    <w:link w:val="2"/>
    <w:uiPriority w:val="9"/>
    <w:rsid w:val="00F11AD9"/>
    <w:rPr>
      <w:b/>
      <w:sz w:val="24"/>
    </w:rPr>
  </w:style>
  <w:style w:type="character" w:customStyle="1" w:styleId="30">
    <w:name w:val="Заголовок 3 Знак"/>
    <w:link w:val="3"/>
    <w:uiPriority w:val="9"/>
    <w:rsid w:val="00F11AD9"/>
    <w:rPr>
      <w:b/>
      <w:sz w:val="28"/>
      <w:szCs w:val="24"/>
      <w:u w:val="single"/>
    </w:rPr>
  </w:style>
  <w:style w:type="character" w:customStyle="1" w:styleId="40">
    <w:name w:val="Заголовок 4 Знак"/>
    <w:link w:val="4"/>
    <w:uiPriority w:val="9"/>
    <w:rsid w:val="00F11AD9"/>
    <w:rPr>
      <w:rFonts w:ascii="Tahoma" w:hAnsi="Tahoma"/>
      <w:b/>
      <w:sz w:val="32"/>
      <w:szCs w:val="24"/>
    </w:rPr>
  </w:style>
  <w:style w:type="character" w:customStyle="1" w:styleId="50">
    <w:name w:val="Заголовок 5 Знак"/>
    <w:link w:val="5"/>
    <w:uiPriority w:val="9"/>
    <w:rsid w:val="00F11AD9"/>
    <w:rPr>
      <w:b/>
      <w:bCs/>
      <w:i/>
      <w:iCs/>
      <w:sz w:val="26"/>
      <w:szCs w:val="26"/>
    </w:rPr>
  </w:style>
  <w:style w:type="character" w:customStyle="1" w:styleId="60">
    <w:name w:val="Заголовок 6 Знак"/>
    <w:link w:val="6"/>
    <w:uiPriority w:val="9"/>
    <w:rsid w:val="00F11AD9"/>
    <w:rPr>
      <w:b/>
      <w:bCs/>
      <w:sz w:val="22"/>
      <w:szCs w:val="22"/>
    </w:rPr>
  </w:style>
  <w:style w:type="character" w:customStyle="1" w:styleId="70">
    <w:name w:val="Заголовок 7 Знак"/>
    <w:link w:val="7"/>
    <w:uiPriority w:val="9"/>
    <w:rsid w:val="00F11AD9"/>
    <w:rPr>
      <w:sz w:val="24"/>
      <w:szCs w:val="24"/>
    </w:rPr>
  </w:style>
  <w:style w:type="character" w:customStyle="1" w:styleId="80">
    <w:name w:val="Заголовок 8 Знак"/>
    <w:link w:val="8"/>
    <w:uiPriority w:val="9"/>
    <w:rsid w:val="00F11AD9"/>
    <w:rPr>
      <w:i/>
      <w:iCs/>
      <w:sz w:val="24"/>
      <w:szCs w:val="24"/>
    </w:rPr>
  </w:style>
  <w:style w:type="character" w:customStyle="1" w:styleId="90">
    <w:name w:val="Заголовок 9 Знак"/>
    <w:link w:val="9"/>
    <w:uiPriority w:val="9"/>
    <w:rsid w:val="00F11AD9"/>
    <w:rPr>
      <w:rFonts w:ascii="Arial" w:hAnsi="Arial" w:cs="Arial"/>
      <w:sz w:val="22"/>
      <w:szCs w:val="22"/>
    </w:rPr>
  </w:style>
  <w:style w:type="paragraph" w:customStyle="1" w:styleId="11">
    <w:name w:val="1"/>
    <w:basedOn w:val="a3"/>
    <w:rsid w:val="004E593F"/>
    <w:pPr>
      <w:tabs>
        <w:tab w:val="num" w:pos="360"/>
      </w:tabs>
      <w:spacing w:after="160" w:line="240" w:lineRule="exact"/>
    </w:pPr>
    <w:rPr>
      <w:rFonts w:ascii="Verdana" w:hAnsi="Verdana" w:cs="Verdana"/>
      <w:sz w:val="20"/>
      <w:szCs w:val="20"/>
      <w:lang w:val="en-US" w:eastAsia="en-US"/>
    </w:rPr>
  </w:style>
  <w:style w:type="paragraph" w:styleId="a8">
    <w:name w:val="Body Text"/>
    <w:basedOn w:val="a3"/>
    <w:link w:val="a9"/>
    <w:uiPriority w:val="99"/>
    <w:rsid w:val="008C480A"/>
    <w:pPr>
      <w:jc w:val="both"/>
    </w:pPr>
    <w:rPr>
      <w:szCs w:val="20"/>
    </w:rPr>
  </w:style>
  <w:style w:type="character" w:customStyle="1" w:styleId="a9">
    <w:name w:val="Основной текст Знак"/>
    <w:link w:val="a8"/>
    <w:uiPriority w:val="99"/>
    <w:semiHidden/>
    <w:rsid w:val="00F11AD9"/>
    <w:rPr>
      <w:sz w:val="24"/>
      <w:szCs w:val="24"/>
    </w:rPr>
  </w:style>
  <w:style w:type="paragraph" w:styleId="21">
    <w:name w:val="Body Text Indent 2"/>
    <w:basedOn w:val="a3"/>
    <w:link w:val="22"/>
    <w:uiPriority w:val="99"/>
    <w:rsid w:val="00DE629B"/>
    <w:pPr>
      <w:spacing w:after="120" w:line="480" w:lineRule="auto"/>
      <w:ind w:left="283"/>
    </w:pPr>
  </w:style>
  <w:style w:type="character" w:customStyle="1" w:styleId="22">
    <w:name w:val="Основной текст с отступом 2 Знак"/>
    <w:link w:val="21"/>
    <w:uiPriority w:val="99"/>
    <w:semiHidden/>
    <w:rsid w:val="00F11AD9"/>
    <w:rPr>
      <w:sz w:val="24"/>
      <w:szCs w:val="24"/>
    </w:rPr>
  </w:style>
  <w:style w:type="table" w:styleId="aa">
    <w:name w:val="Table Grid"/>
    <w:basedOn w:val="a5"/>
    <w:uiPriority w:val="59"/>
    <w:rsid w:val="00DE62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3"/>
    <w:link w:val="24"/>
    <w:uiPriority w:val="99"/>
    <w:rsid w:val="002E035E"/>
    <w:pPr>
      <w:spacing w:after="120" w:line="480" w:lineRule="auto"/>
    </w:pPr>
  </w:style>
  <w:style w:type="character" w:customStyle="1" w:styleId="24">
    <w:name w:val="Основной текст 2 Знак"/>
    <w:link w:val="23"/>
    <w:uiPriority w:val="99"/>
    <w:rsid w:val="00F11AD9"/>
    <w:rPr>
      <w:sz w:val="24"/>
      <w:szCs w:val="24"/>
    </w:rPr>
  </w:style>
  <w:style w:type="paragraph" w:styleId="31">
    <w:name w:val="Body Text Indent 3"/>
    <w:basedOn w:val="a3"/>
    <w:link w:val="32"/>
    <w:uiPriority w:val="99"/>
    <w:rsid w:val="0090466A"/>
    <w:pPr>
      <w:spacing w:after="120"/>
      <w:ind w:left="283"/>
    </w:pPr>
    <w:rPr>
      <w:sz w:val="16"/>
      <w:szCs w:val="16"/>
    </w:rPr>
  </w:style>
  <w:style w:type="character" w:customStyle="1" w:styleId="32">
    <w:name w:val="Основной текст с отступом 3 Знак"/>
    <w:link w:val="31"/>
    <w:uiPriority w:val="99"/>
    <w:semiHidden/>
    <w:rsid w:val="00F11AD9"/>
    <w:rPr>
      <w:sz w:val="16"/>
      <w:szCs w:val="16"/>
    </w:rPr>
  </w:style>
  <w:style w:type="paragraph" w:styleId="ab">
    <w:name w:val="Balloon Text"/>
    <w:basedOn w:val="a3"/>
    <w:link w:val="ac"/>
    <w:uiPriority w:val="99"/>
    <w:semiHidden/>
    <w:rsid w:val="003201CC"/>
    <w:rPr>
      <w:rFonts w:ascii="Tahoma" w:hAnsi="Tahoma" w:cs="Tahoma"/>
      <w:sz w:val="16"/>
      <w:szCs w:val="16"/>
    </w:rPr>
  </w:style>
  <w:style w:type="character" w:customStyle="1" w:styleId="ac">
    <w:name w:val="Текст выноски Знак"/>
    <w:link w:val="ab"/>
    <w:uiPriority w:val="99"/>
    <w:semiHidden/>
    <w:rsid w:val="00F11AD9"/>
    <w:rPr>
      <w:sz w:val="0"/>
      <w:szCs w:val="0"/>
    </w:rPr>
  </w:style>
  <w:style w:type="paragraph" w:customStyle="1" w:styleId="BodyText21">
    <w:name w:val="Body Text 21"/>
    <w:basedOn w:val="a3"/>
    <w:rsid w:val="002609B3"/>
    <w:pPr>
      <w:overflowPunct w:val="0"/>
      <w:autoSpaceDE w:val="0"/>
      <w:autoSpaceDN w:val="0"/>
      <w:adjustRightInd w:val="0"/>
      <w:spacing w:before="120" w:after="120"/>
      <w:ind w:firstLine="720"/>
      <w:jc w:val="both"/>
      <w:textAlignment w:val="baseline"/>
    </w:pPr>
    <w:rPr>
      <w:szCs w:val="20"/>
    </w:rPr>
  </w:style>
  <w:style w:type="paragraph" w:styleId="ad">
    <w:name w:val="caption"/>
    <w:basedOn w:val="a3"/>
    <w:next w:val="a3"/>
    <w:uiPriority w:val="35"/>
    <w:qFormat/>
    <w:rsid w:val="002609B3"/>
    <w:pPr>
      <w:spacing w:before="720"/>
      <w:jc w:val="center"/>
    </w:pPr>
    <w:rPr>
      <w:b/>
      <w:spacing w:val="20"/>
    </w:rPr>
  </w:style>
  <w:style w:type="character" w:styleId="ae">
    <w:name w:val="Hyperlink"/>
    <w:uiPriority w:val="99"/>
    <w:rsid w:val="006A3D67"/>
    <w:rPr>
      <w:rFonts w:cs="Times New Roman"/>
      <w:color w:val="0000FF"/>
      <w:u w:val="single"/>
    </w:rPr>
  </w:style>
  <w:style w:type="paragraph" w:customStyle="1" w:styleId="12">
    <w:name w:val="çàãîëîâîê 1"/>
    <w:basedOn w:val="a3"/>
    <w:next w:val="a3"/>
    <w:rsid w:val="004E593F"/>
    <w:pPr>
      <w:keepNext/>
      <w:jc w:val="center"/>
    </w:pPr>
    <w:rPr>
      <w:b/>
      <w:sz w:val="22"/>
      <w:szCs w:val="20"/>
    </w:rPr>
  </w:style>
  <w:style w:type="paragraph" w:customStyle="1" w:styleId="af">
    <w:name w:val="Знак"/>
    <w:basedOn w:val="a3"/>
    <w:rsid w:val="00BA01BA"/>
    <w:pPr>
      <w:spacing w:after="160" w:line="240" w:lineRule="exact"/>
    </w:pPr>
    <w:rPr>
      <w:rFonts w:ascii="Verdana" w:hAnsi="Verdana" w:cs="Verdana"/>
      <w:sz w:val="20"/>
      <w:szCs w:val="20"/>
      <w:lang w:val="en-US" w:eastAsia="en-US"/>
    </w:rPr>
  </w:style>
  <w:style w:type="character" w:styleId="af0">
    <w:name w:val="annotation reference"/>
    <w:uiPriority w:val="99"/>
    <w:rsid w:val="009C0301"/>
    <w:rPr>
      <w:rFonts w:cs="Times New Roman"/>
      <w:sz w:val="16"/>
      <w:szCs w:val="16"/>
    </w:rPr>
  </w:style>
  <w:style w:type="paragraph" w:styleId="af1">
    <w:name w:val="annotation text"/>
    <w:basedOn w:val="a3"/>
    <w:link w:val="af2"/>
    <w:uiPriority w:val="99"/>
    <w:rsid w:val="009C0301"/>
    <w:rPr>
      <w:sz w:val="20"/>
      <w:szCs w:val="20"/>
    </w:rPr>
  </w:style>
  <w:style w:type="character" w:customStyle="1" w:styleId="af2">
    <w:name w:val="Текст примечания Знак"/>
    <w:link w:val="af1"/>
    <w:uiPriority w:val="99"/>
    <w:locked/>
    <w:rsid w:val="009C0301"/>
    <w:rPr>
      <w:rFonts w:cs="Times New Roman"/>
    </w:rPr>
  </w:style>
  <w:style w:type="paragraph" w:styleId="af3">
    <w:name w:val="annotation subject"/>
    <w:basedOn w:val="af1"/>
    <w:next w:val="af1"/>
    <w:link w:val="af4"/>
    <w:uiPriority w:val="99"/>
    <w:rsid w:val="009C0301"/>
    <w:rPr>
      <w:b/>
      <w:bCs/>
    </w:rPr>
  </w:style>
  <w:style w:type="character" w:customStyle="1" w:styleId="af4">
    <w:name w:val="Тема примечания Знак"/>
    <w:link w:val="af3"/>
    <w:uiPriority w:val="99"/>
    <w:locked/>
    <w:rsid w:val="009C0301"/>
    <w:rPr>
      <w:rFonts w:cs="Times New Roman"/>
      <w:b/>
      <w:bCs/>
    </w:rPr>
  </w:style>
  <w:style w:type="paragraph" w:styleId="af5">
    <w:name w:val="Document Map"/>
    <w:basedOn w:val="a3"/>
    <w:semiHidden/>
    <w:rsid w:val="006E4446"/>
    <w:pPr>
      <w:shd w:val="clear" w:color="auto" w:fill="000080"/>
    </w:pPr>
    <w:rPr>
      <w:rFonts w:ascii="Tahoma" w:hAnsi="Tahoma" w:cs="Tahoma"/>
      <w:sz w:val="20"/>
      <w:szCs w:val="20"/>
    </w:rPr>
  </w:style>
  <w:style w:type="character" w:styleId="af6">
    <w:name w:val="FollowedHyperlink"/>
    <w:rsid w:val="00B33EDF"/>
    <w:rPr>
      <w:color w:val="800080"/>
      <w:u w:val="single"/>
    </w:rPr>
  </w:style>
  <w:style w:type="paragraph" w:customStyle="1" w:styleId="xl66">
    <w:name w:val="xl6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7">
    <w:name w:val="xl67"/>
    <w:basedOn w:val="a3"/>
    <w:rsid w:val="00B33EDF"/>
    <w:pPr>
      <w:spacing w:before="100" w:beforeAutospacing="1" w:after="100" w:afterAutospacing="1"/>
    </w:pPr>
    <w:rPr>
      <w:sz w:val="20"/>
      <w:szCs w:val="20"/>
    </w:rPr>
  </w:style>
  <w:style w:type="paragraph" w:customStyle="1" w:styleId="xl68">
    <w:name w:val="xl6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0">
    <w:name w:val="xl70"/>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4">
    <w:name w:val="xl74"/>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7">
    <w:name w:val="xl77"/>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8">
    <w:name w:val="xl7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0">
    <w:name w:val="xl80"/>
    <w:basedOn w:val="a3"/>
    <w:rsid w:val="00B33EDF"/>
    <w:pPr>
      <w:spacing w:before="100" w:beforeAutospacing="1" w:after="100" w:afterAutospacing="1"/>
    </w:pPr>
    <w:rPr>
      <w:sz w:val="20"/>
      <w:szCs w:val="20"/>
    </w:rPr>
  </w:style>
  <w:style w:type="paragraph" w:customStyle="1" w:styleId="xl81">
    <w:name w:val="xl8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2">
    <w:name w:val="xl82"/>
    <w:basedOn w:val="a3"/>
    <w:rsid w:val="00B33EDF"/>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3">
    <w:name w:val="xl8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4">
    <w:name w:val="xl84"/>
    <w:basedOn w:val="a3"/>
    <w:rsid w:val="00B33EDF"/>
    <w:pPr>
      <w:spacing w:before="100" w:beforeAutospacing="1" w:after="100" w:afterAutospacing="1"/>
    </w:pPr>
    <w:rPr>
      <w:sz w:val="20"/>
      <w:szCs w:val="20"/>
    </w:rPr>
  </w:style>
  <w:style w:type="paragraph" w:customStyle="1" w:styleId="xl85">
    <w:name w:val="xl85"/>
    <w:basedOn w:val="a3"/>
    <w:rsid w:val="00B33EDF"/>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6">
    <w:name w:val="xl8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8">
    <w:name w:val="xl88"/>
    <w:basedOn w:val="a3"/>
    <w:rsid w:val="00B33EDF"/>
    <w:pPr>
      <w:spacing w:before="100" w:beforeAutospacing="1" w:after="100" w:afterAutospacing="1"/>
      <w:jc w:val="center"/>
    </w:pPr>
    <w:rPr>
      <w:sz w:val="20"/>
      <w:szCs w:val="20"/>
    </w:rPr>
  </w:style>
  <w:style w:type="paragraph" w:customStyle="1" w:styleId="xl89">
    <w:name w:val="xl8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0"/>
      <w:szCs w:val="20"/>
      <w:u w:val="single"/>
    </w:rPr>
  </w:style>
  <w:style w:type="paragraph" w:customStyle="1" w:styleId="xl90">
    <w:name w:val="xl90"/>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2">
    <w:name w:val="xl92"/>
    <w:basedOn w:val="a3"/>
    <w:rsid w:val="00B33EDF"/>
    <w:pPr>
      <w:pBdr>
        <w:top w:val="single" w:sz="4" w:space="0" w:color="auto"/>
        <w:bottom w:val="single" w:sz="4" w:space="0" w:color="auto"/>
      </w:pBdr>
      <w:spacing w:before="100" w:beforeAutospacing="1" w:after="100" w:afterAutospacing="1"/>
      <w:jc w:val="center"/>
    </w:pPr>
    <w:rPr>
      <w:sz w:val="20"/>
      <w:szCs w:val="20"/>
    </w:rPr>
  </w:style>
  <w:style w:type="paragraph" w:customStyle="1" w:styleId="xl93">
    <w:name w:val="xl9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4">
    <w:name w:val="xl94"/>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u w:val="single"/>
    </w:rPr>
  </w:style>
  <w:style w:type="paragraph" w:customStyle="1" w:styleId="xl96">
    <w:name w:val="xl96"/>
    <w:basedOn w:val="a3"/>
    <w:rsid w:val="00B33EDF"/>
    <w:pPr>
      <w:spacing w:before="100" w:beforeAutospacing="1" w:after="100" w:afterAutospacing="1"/>
    </w:pPr>
    <w:rPr>
      <w:b/>
      <w:bCs/>
      <w:sz w:val="20"/>
      <w:szCs w:val="20"/>
    </w:rPr>
  </w:style>
  <w:style w:type="paragraph" w:customStyle="1" w:styleId="xl97">
    <w:name w:val="xl97"/>
    <w:basedOn w:val="a3"/>
    <w:rsid w:val="00B33EDF"/>
    <w:pPr>
      <w:spacing w:before="100" w:beforeAutospacing="1" w:after="100" w:afterAutospacing="1"/>
    </w:pPr>
    <w:rPr>
      <w:sz w:val="20"/>
      <w:szCs w:val="20"/>
    </w:rPr>
  </w:style>
  <w:style w:type="paragraph" w:customStyle="1" w:styleId="xl98">
    <w:name w:val="xl9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9">
    <w:name w:val="xl9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a3"/>
    <w:rsid w:val="00B33EDF"/>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a3"/>
    <w:rsid w:val="00B33EDF"/>
    <w:pPr>
      <w:pBdr>
        <w:top w:val="single" w:sz="4" w:space="0" w:color="auto"/>
        <w:bottom w:val="single" w:sz="4" w:space="0" w:color="auto"/>
      </w:pBdr>
      <w:spacing w:before="100" w:beforeAutospacing="1" w:after="100" w:afterAutospacing="1"/>
      <w:jc w:val="center"/>
    </w:pPr>
    <w:rPr>
      <w:sz w:val="20"/>
      <w:szCs w:val="20"/>
    </w:rPr>
  </w:style>
  <w:style w:type="paragraph" w:customStyle="1" w:styleId="xl102">
    <w:name w:val="xl102"/>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3">
    <w:name w:val="xl10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4">
    <w:name w:val="xl104"/>
    <w:basedOn w:val="a3"/>
    <w:rsid w:val="00B33EDF"/>
    <w:pPr>
      <w:spacing w:before="100" w:beforeAutospacing="1" w:after="100" w:afterAutospacing="1"/>
      <w:jc w:val="center"/>
    </w:pPr>
    <w:rPr>
      <w:b/>
      <w:bCs/>
    </w:rPr>
  </w:style>
  <w:style w:type="paragraph" w:customStyle="1" w:styleId="xl105">
    <w:name w:val="xl105"/>
    <w:basedOn w:val="a3"/>
    <w:rsid w:val="00B33EDF"/>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6">
    <w:name w:val="xl106"/>
    <w:basedOn w:val="a3"/>
    <w:rsid w:val="00B33EDF"/>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CoverAuthor">
    <w:name w:val="Cover Author"/>
    <w:basedOn w:val="a3"/>
    <w:rsid w:val="009D655A"/>
    <w:pPr>
      <w:keepNext/>
      <w:suppressAutoHyphens/>
      <w:spacing w:after="120" w:line="240" w:lineRule="atLeast"/>
    </w:pPr>
    <w:rPr>
      <w:rFonts w:ascii="Arial" w:hAnsi="Arial" w:cs="Arial"/>
      <w:spacing w:val="-5"/>
      <w:sz w:val="28"/>
      <w:szCs w:val="28"/>
      <w:lang w:eastAsia="en-US"/>
    </w:rPr>
  </w:style>
  <w:style w:type="paragraph" w:styleId="af7">
    <w:name w:val="footnote text"/>
    <w:basedOn w:val="a3"/>
    <w:link w:val="af8"/>
    <w:rsid w:val="006864A5"/>
    <w:rPr>
      <w:sz w:val="20"/>
      <w:szCs w:val="20"/>
    </w:rPr>
  </w:style>
  <w:style w:type="character" w:customStyle="1" w:styleId="af8">
    <w:name w:val="Текст сноски Знак"/>
    <w:basedOn w:val="a4"/>
    <w:link w:val="af7"/>
    <w:rsid w:val="006864A5"/>
  </w:style>
  <w:style w:type="character" w:styleId="af9">
    <w:name w:val="footnote reference"/>
    <w:rsid w:val="006864A5"/>
    <w:rPr>
      <w:vertAlign w:val="superscript"/>
    </w:rPr>
  </w:style>
  <w:style w:type="paragraph" w:customStyle="1" w:styleId="afa">
    <w:name w:val="Таблицы (моноширинный)"/>
    <w:basedOn w:val="a3"/>
    <w:next w:val="a3"/>
    <w:rsid w:val="006864A5"/>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D576DD"/>
    <w:pPr>
      <w:widowControl w:val="0"/>
      <w:autoSpaceDE w:val="0"/>
      <w:autoSpaceDN w:val="0"/>
      <w:adjustRightInd w:val="0"/>
    </w:pPr>
    <w:rPr>
      <w:rFonts w:ascii="Courier New" w:hAnsi="Courier New" w:cs="Courier New"/>
    </w:rPr>
  </w:style>
  <w:style w:type="paragraph" w:styleId="afb">
    <w:name w:val="Body Text Indent"/>
    <w:basedOn w:val="a3"/>
    <w:link w:val="afc"/>
    <w:rsid w:val="0073156A"/>
    <w:pPr>
      <w:spacing w:after="120"/>
      <w:ind w:left="283"/>
    </w:pPr>
  </w:style>
  <w:style w:type="character" w:customStyle="1" w:styleId="afc">
    <w:name w:val="Основной текст с отступом Знак"/>
    <w:link w:val="afb"/>
    <w:rsid w:val="0073156A"/>
    <w:rPr>
      <w:sz w:val="24"/>
      <w:szCs w:val="24"/>
    </w:rPr>
  </w:style>
  <w:style w:type="paragraph" w:customStyle="1" w:styleId="DefaultParagraphFontParaCharChar">
    <w:name w:val="Default Paragraph Font Para Char Char Знак"/>
    <w:basedOn w:val="a3"/>
    <w:rsid w:val="00801D01"/>
    <w:pPr>
      <w:spacing w:after="160" w:line="240" w:lineRule="exact"/>
    </w:pPr>
    <w:rPr>
      <w:rFonts w:ascii="Verdana" w:hAnsi="Verdana" w:cs="Verdana"/>
      <w:sz w:val="20"/>
      <w:szCs w:val="20"/>
      <w:lang w:val="en-US" w:eastAsia="en-US"/>
    </w:rPr>
  </w:style>
  <w:style w:type="paragraph" w:customStyle="1" w:styleId="a0">
    <w:name w:val="Пункт"/>
    <w:basedOn w:val="a3"/>
    <w:link w:val="Char"/>
    <w:rsid w:val="00C65C86"/>
    <w:pPr>
      <w:numPr>
        <w:ilvl w:val="1"/>
        <w:numId w:val="2"/>
      </w:numPr>
      <w:spacing w:before="100" w:after="120"/>
      <w:jc w:val="both"/>
    </w:pPr>
    <w:rPr>
      <w:szCs w:val="20"/>
      <w:lang w:eastAsia="en-US"/>
    </w:rPr>
  </w:style>
  <w:style w:type="paragraph" w:customStyle="1" w:styleId="a1">
    <w:name w:val="Подпункт"/>
    <w:basedOn w:val="a3"/>
    <w:link w:val="afd"/>
    <w:rsid w:val="00C65C86"/>
    <w:pPr>
      <w:numPr>
        <w:ilvl w:val="2"/>
        <w:numId w:val="2"/>
      </w:numPr>
      <w:spacing w:before="100" w:after="120"/>
      <w:jc w:val="both"/>
    </w:pPr>
    <w:rPr>
      <w:szCs w:val="20"/>
      <w:lang w:eastAsia="en-US"/>
    </w:rPr>
  </w:style>
  <w:style w:type="paragraph" w:customStyle="1" w:styleId="a">
    <w:name w:val="Раздел"/>
    <w:basedOn w:val="a3"/>
    <w:next w:val="a0"/>
    <w:rsid w:val="00C65C86"/>
    <w:pPr>
      <w:keepNext/>
      <w:keepLines/>
      <w:widowControl w:val="0"/>
      <w:numPr>
        <w:numId w:val="2"/>
      </w:numPr>
      <w:spacing w:before="100" w:after="120"/>
      <w:jc w:val="both"/>
    </w:pPr>
    <w:rPr>
      <w:b/>
      <w:szCs w:val="22"/>
      <w:lang w:eastAsia="en-US"/>
    </w:rPr>
  </w:style>
  <w:style w:type="paragraph" w:customStyle="1" w:styleId="a2">
    <w:name w:val="Буллет"/>
    <w:basedOn w:val="a3"/>
    <w:rsid w:val="00C65C86"/>
    <w:pPr>
      <w:numPr>
        <w:ilvl w:val="3"/>
        <w:numId w:val="2"/>
      </w:numPr>
      <w:spacing w:before="100" w:after="120"/>
      <w:jc w:val="both"/>
    </w:pPr>
    <w:rPr>
      <w:szCs w:val="20"/>
      <w:lang w:eastAsia="en-US"/>
    </w:rPr>
  </w:style>
  <w:style w:type="character" w:customStyle="1" w:styleId="Char">
    <w:name w:val="Пункт Char"/>
    <w:link w:val="a0"/>
    <w:rsid w:val="00C65C86"/>
    <w:rPr>
      <w:sz w:val="24"/>
      <w:lang w:eastAsia="en-US"/>
    </w:rPr>
  </w:style>
  <w:style w:type="paragraph" w:styleId="afe">
    <w:name w:val="List Paragraph"/>
    <w:basedOn w:val="a3"/>
    <w:uiPriority w:val="34"/>
    <w:qFormat/>
    <w:rsid w:val="00CC676A"/>
    <w:pPr>
      <w:ind w:left="708"/>
    </w:pPr>
  </w:style>
  <w:style w:type="character" w:customStyle="1" w:styleId="afd">
    <w:name w:val="Подпункт Знак"/>
    <w:link w:val="a1"/>
    <w:rsid w:val="002C3EE8"/>
    <w:rPr>
      <w:sz w:val="24"/>
      <w:lang w:eastAsia="en-US"/>
    </w:rPr>
  </w:style>
  <w:style w:type="paragraph" w:styleId="aff">
    <w:name w:val="Plain Text"/>
    <w:basedOn w:val="a3"/>
    <w:link w:val="aff0"/>
    <w:rsid w:val="004E40B5"/>
    <w:rPr>
      <w:rFonts w:ascii="Courier New" w:hAnsi="Courier New" w:cs="Courier New"/>
      <w:sz w:val="20"/>
      <w:szCs w:val="20"/>
    </w:rPr>
  </w:style>
  <w:style w:type="character" w:customStyle="1" w:styleId="aff0">
    <w:name w:val="Текст Знак"/>
    <w:link w:val="aff"/>
    <w:rsid w:val="004E40B5"/>
    <w:rPr>
      <w:rFonts w:ascii="Courier New" w:hAnsi="Courier New" w:cs="Courier New"/>
    </w:rPr>
  </w:style>
  <w:style w:type="paragraph" w:styleId="aff1">
    <w:name w:val="No Spacing"/>
    <w:uiPriority w:val="1"/>
    <w:qFormat/>
    <w:rsid w:val="00B04E72"/>
    <w:rPr>
      <w:sz w:val="24"/>
      <w:szCs w:val="24"/>
    </w:rPr>
  </w:style>
  <w:style w:type="paragraph" w:styleId="aff2">
    <w:name w:val="header"/>
    <w:basedOn w:val="a3"/>
    <w:link w:val="aff3"/>
    <w:uiPriority w:val="99"/>
    <w:rsid w:val="00EF3F08"/>
    <w:pPr>
      <w:tabs>
        <w:tab w:val="center" w:pos="4677"/>
        <w:tab w:val="right" w:pos="9355"/>
      </w:tabs>
    </w:pPr>
  </w:style>
  <w:style w:type="character" w:customStyle="1" w:styleId="aff3">
    <w:name w:val="Верхний колонтитул Знак"/>
    <w:basedOn w:val="a4"/>
    <w:link w:val="aff2"/>
    <w:uiPriority w:val="99"/>
    <w:rsid w:val="00EF3F08"/>
    <w:rPr>
      <w:sz w:val="24"/>
      <w:szCs w:val="24"/>
    </w:rPr>
  </w:style>
  <w:style w:type="paragraph" w:styleId="aff4">
    <w:name w:val="footer"/>
    <w:basedOn w:val="a3"/>
    <w:link w:val="aff5"/>
    <w:rsid w:val="00EF3F08"/>
    <w:pPr>
      <w:tabs>
        <w:tab w:val="center" w:pos="4677"/>
        <w:tab w:val="right" w:pos="9355"/>
      </w:tabs>
    </w:pPr>
  </w:style>
  <w:style w:type="character" w:customStyle="1" w:styleId="aff5">
    <w:name w:val="Нижний колонтитул Знак"/>
    <w:basedOn w:val="a4"/>
    <w:link w:val="aff4"/>
    <w:rsid w:val="00EF3F08"/>
    <w:rPr>
      <w:sz w:val="24"/>
      <w:szCs w:val="24"/>
    </w:rPr>
  </w:style>
  <w:style w:type="character" w:customStyle="1" w:styleId="apple-style-span">
    <w:name w:val="apple-style-span"/>
    <w:basedOn w:val="a4"/>
    <w:rsid w:val="00D16D45"/>
  </w:style>
  <w:style w:type="table" w:customStyle="1" w:styleId="13">
    <w:name w:val="Сетка таблицы1"/>
    <w:basedOn w:val="a5"/>
    <w:next w:val="aa"/>
    <w:uiPriority w:val="59"/>
    <w:rsid w:val="001A1D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4908">
      <w:bodyDiv w:val="1"/>
      <w:marLeft w:val="0"/>
      <w:marRight w:val="0"/>
      <w:marTop w:val="0"/>
      <w:marBottom w:val="0"/>
      <w:divBdr>
        <w:top w:val="none" w:sz="0" w:space="0" w:color="auto"/>
        <w:left w:val="none" w:sz="0" w:space="0" w:color="auto"/>
        <w:bottom w:val="none" w:sz="0" w:space="0" w:color="auto"/>
        <w:right w:val="none" w:sz="0" w:space="0" w:color="auto"/>
      </w:divBdr>
    </w:div>
    <w:div w:id="44837138">
      <w:bodyDiv w:val="1"/>
      <w:marLeft w:val="0"/>
      <w:marRight w:val="0"/>
      <w:marTop w:val="0"/>
      <w:marBottom w:val="0"/>
      <w:divBdr>
        <w:top w:val="none" w:sz="0" w:space="0" w:color="auto"/>
        <w:left w:val="none" w:sz="0" w:space="0" w:color="auto"/>
        <w:bottom w:val="none" w:sz="0" w:space="0" w:color="auto"/>
        <w:right w:val="none" w:sz="0" w:space="0" w:color="auto"/>
      </w:divBdr>
    </w:div>
    <w:div w:id="130052328">
      <w:bodyDiv w:val="1"/>
      <w:marLeft w:val="0"/>
      <w:marRight w:val="0"/>
      <w:marTop w:val="0"/>
      <w:marBottom w:val="0"/>
      <w:divBdr>
        <w:top w:val="none" w:sz="0" w:space="0" w:color="auto"/>
        <w:left w:val="none" w:sz="0" w:space="0" w:color="auto"/>
        <w:bottom w:val="none" w:sz="0" w:space="0" w:color="auto"/>
        <w:right w:val="none" w:sz="0" w:space="0" w:color="auto"/>
      </w:divBdr>
    </w:div>
    <w:div w:id="217934126">
      <w:bodyDiv w:val="1"/>
      <w:marLeft w:val="0"/>
      <w:marRight w:val="0"/>
      <w:marTop w:val="0"/>
      <w:marBottom w:val="0"/>
      <w:divBdr>
        <w:top w:val="none" w:sz="0" w:space="0" w:color="auto"/>
        <w:left w:val="none" w:sz="0" w:space="0" w:color="auto"/>
        <w:bottom w:val="none" w:sz="0" w:space="0" w:color="auto"/>
        <w:right w:val="none" w:sz="0" w:space="0" w:color="auto"/>
      </w:divBdr>
    </w:div>
    <w:div w:id="549996820">
      <w:marLeft w:val="0"/>
      <w:marRight w:val="0"/>
      <w:marTop w:val="0"/>
      <w:marBottom w:val="0"/>
      <w:divBdr>
        <w:top w:val="none" w:sz="0" w:space="0" w:color="auto"/>
        <w:left w:val="none" w:sz="0" w:space="0" w:color="auto"/>
        <w:bottom w:val="none" w:sz="0" w:space="0" w:color="auto"/>
        <w:right w:val="none" w:sz="0" w:space="0" w:color="auto"/>
      </w:divBdr>
    </w:div>
    <w:div w:id="549996821">
      <w:marLeft w:val="0"/>
      <w:marRight w:val="0"/>
      <w:marTop w:val="0"/>
      <w:marBottom w:val="0"/>
      <w:divBdr>
        <w:top w:val="none" w:sz="0" w:space="0" w:color="auto"/>
        <w:left w:val="none" w:sz="0" w:space="0" w:color="auto"/>
        <w:bottom w:val="none" w:sz="0" w:space="0" w:color="auto"/>
        <w:right w:val="none" w:sz="0" w:space="0" w:color="auto"/>
      </w:divBdr>
    </w:div>
    <w:div w:id="549996822">
      <w:marLeft w:val="0"/>
      <w:marRight w:val="0"/>
      <w:marTop w:val="0"/>
      <w:marBottom w:val="0"/>
      <w:divBdr>
        <w:top w:val="none" w:sz="0" w:space="0" w:color="auto"/>
        <w:left w:val="none" w:sz="0" w:space="0" w:color="auto"/>
        <w:bottom w:val="none" w:sz="0" w:space="0" w:color="auto"/>
        <w:right w:val="none" w:sz="0" w:space="0" w:color="auto"/>
      </w:divBdr>
    </w:div>
    <w:div w:id="549996823">
      <w:marLeft w:val="0"/>
      <w:marRight w:val="0"/>
      <w:marTop w:val="0"/>
      <w:marBottom w:val="0"/>
      <w:divBdr>
        <w:top w:val="none" w:sz="0" w:space="0" w:color="auto"/>
        <w:left w:val="none" w:sz="0" w:space="0" w:color="auto"/>
        <w:bottom w:val="none" w:sz="0" w:space="0" w:color="auto"/>
        <w:right w:val="none" w:sz="0" w:space="0" w:color="auto"/>
      </w:divBdr>
    </w:div>
    <w:div w:id="549996824">
      <w:marLeft w:val="0"/>
      <w:marRight w:val="0"/>
      <w:marTop w:val="0"/>
      <w:marBottom w:val="0"/>
      <w:divBdr>
        <w:top w:val="none" w:sz="0" w:space="0" w:color="auto"/>
        <w:left w:val="none" w:sz="0" w:space="0" w:color="auto"/>
        <w:bottom w:val="none" w:sz="0" w:space="0" w:color="auto"/>
        <w:right w:val="none" w:sz="0" w:space="0" w:color="auto"/>
      </w:divBdr>
    </w:div>
    <w:div w:id="549996825">
      <w:marLeft w:val="0"/>
      <w:marRight w:val="0"/>
      <w:marTop w:val="0"/>
      <w:marBottom w:val="0"/>
      <w:divBdr>
        <w:top w:val="none" w:sz="0" w:space="0" w:color="auto"/>
        <w:left w:val="none" w:sz="0" w:space="0" w:color="auto"/>
        <w:bottom w:val="none" w:sz="0" w:space="0" w:color="auto"/>
        <w:right w:val="none" w:sz="0" w:space="0" w:color="auto"/>
      </w:divBdr>
    </w:div>
    <w:div w:id="549996826">
      <w:marLeft w:val="0"/>
      <w:marRight w:val="0"/>
      <w:marTop w:val="0"/>
      <w:marBottom w:val="0"/>
      <w:divBdr>
        <w:top w:val="none" w:sz="0" w:space="0" w:color="auto"/>
        <w:left w:val="none" w:sz="0" w:space="0" w:color="auto"/>
        <w:bottom w:val="none" w:sz="0" w:space="0" w:color="auto"/>
        <w:right w:val="none" w:sz="0" w:space="0" w:color="auto"/>
      </w:divBdr>
    </w:div>
    <w:div w:id="549996827">
      <w:marLeft w:val="0"/>
      <w:marRight w:val="0"/>
      <w:marTop w:val="0"/>
      <w:marBottom w:val="0"/>
      <w:divBdr>
        <w:top w:val="none" w:sz="0" w:space="0" w:color="auto"/>
        <w:left w:val="none" w:sz="0" w:space="0" w:color="auto"/>
        <w:bottom w:val="none" w:sz="0" w:space="0" w:color="auto"/>
        <w:right w:val="none" w:sz="0" w:space="0" w:color="auto"/>
      </w:divBdr>
    </w:div>
    <w:div w:id="549996828">
      <w:marLeft w:val="0"/>
      <w:marRight w:val="0"/>
      <w:marTop w:val="0"/>
      <w:marBottom w:val="0"/>
      <w:divBdr>
        <w:top w:val="none" w:sz="0" w:space="0" w:color="auto"/>
        <w:left w:val="none" w:sz="0" w:space="0" w:color="auto"/>
        <w:bottom w:val="none" w:sz="0" w:space="0" w:color="auto"/>
        <w:right w:val="none" w:sz="0" w:space="0" w:color="auto"/>
      </w:divBdr>
    </w:div>
    <w:div w:id="549996829">
      <w:marLeft w:val="0"/>
      <w:marRight w:val="0"/>
      <w:marTop w:val="0"/>
      <w:marBottom w:val="0"/>
      <w:divBdr>
        <w:top w:val="none" w:sz="0" w:space="0" w:color="auto"/>
        <w:left w:val="none" w:sz="0" w:space="0" w:color="auto"/>
        <w:bottom w:val="none" w:sz="0" w:space="0" w:color="auto"/>
        <w:right w:val="none" w:sz="0" w:space="0" w:color="auto"/>
      </w:divBdr>
    </w:div>
    <w:div w:id="549996830">
      <w:marLeft w:val="0"/>
      <w:marRight w:val="0"/>
      <w:marTop w:val="0"/>
      <w:marBottom w:val="0"/>
      <w:divBdr>
        <w:top w:val="none" w:sz="0" w:space="0" w:color="auto"/>
        <w:left w:val="none" w:sz="0" w:space="0" w:color="auto"/>
        <w:bottom w:val="none" w:sz="0" w:space="0" w:color="auto"/>
        <w:right w:val="none" w:sz="0" w:space="0" w:color="auto"/>
      </w:divBdr>
    </w:div>
    <w:div w:id="549996831">
      <w:marLeft w:val="0"/>
      <w:marRight w:val="0"/>
      <w:marTop w:val="0"/>
      <w:marBottom w:val="0"/>
      <w:divBdr>
        <w:top w:val="none" w:sz="0" w:space="0" w:color="auto"/>
        <w:left w:val="none" w:sz="0" w:space="0" w:color="auto"/>
        <w:bottom w:val="none" w:sz="0" w:space="0" w:color="auto"/>
        <w:right w:val="none" w:sz="0" w:space="0" w:color="auto"/>
      </w:divBdr>
    </w:div>
    <w:div w:id="549996832">
      <w:marLeft w:val="0"/>
      <w:marRight w:val="0"/>
      <w:marTop w:val="0"/>
      <w:marBottom w:val="0"/>
      <w:divBdr>
        <w:top w:val="none" w:sz="0" w:space="0" w:color="auto"/>
        <w:left w:val="none" w:sz="0" w:space="0" w:color="auto"/>
        <w:bottom w:val="none" w:sz="0" w:space="0" w:color="auto"/>
        <w:right w:val="none" w:sz="0" w:space="0" w:color="auto"/>
      </w:divBdr>
    </w:div>
    <w:div w:id="549996833">
      <w:marLeft w:val="0"/>
      <w:marRight w:val="0"/>
      <w:marTop w:val="0"/>
      <w:marBottom w:val="0"/>
      <w:divBdr>
        <w:top w:val="none" w:sz="0" w:space="0" w:color="auto"/>
        <w:left w:val="none" w:sz="0" w:space="0" w:color="auto"/>
        <w:bottom w:val="none" w:sz="0" w:space="0" w:color="auto"/>
        <w:right w:val="none" w:sz="0" w:space="0" w:color="auto"/>
      </w:divBdr>
    </w:div>
    <w:div w:id="549996834">
      <w:marLeft w:val="0"/>
      <w:marRight w:val="0"/>
      <w:marTop w:val="0"/>
      <w:marBottom w:val="0"/>
      <w:divBdr>
        <w:top w:val="none" w:sz="0" w:space="0" w:color="auto"/>
        <w:left w:val="none" w:sz="0" w:space="0" w:color="auto"/>
        <w:bottom w:val="none" w:sz="0" w:space="0" w:color="auto"/>
        <w:right w:val="none" w:sz="0" w:space="0" w:color="auto"/>
      </w:divBdr>
    </w:div>
    <w:div w:id="549996835">
      <w:marLeft w:val="0"/>
      <w:marRight w:val="0"/>
      <w:marTop w:val="0"/>
      <w:marBottom w:val="0"/>
      <w:divBdr>
        <w:top w:val="none" w:sz="0" w:space="0" w:color="auto"/>
        <w:left w:val="none" w:sz="0" w:space="0" w:color="auto"/>
        <w:bottom w:val="none" w:sz="0" w:space="0" w:color="auto"/>
        <w:right w:val="none" w:sz="0" w:space="0" w:color="auto"/>
      </w:divBdr>
    </w:div>
    <w:div w:id="549996836">
      <w:marLeft w:val="0"/>
      <w:marRight w:val="0"/>
      <w:marTop w:val="0"/>
      <w:marBottom w:val="0"/>
      <w:divBdr>
        <w:top w:val="none" w:sz="0" w:space="0" w:color="auto"/>
        <w:left w:val="none" w:sz="0" w:space="0" w:color="auto"/>
        <w:bottom w:val="none" w:sz="0" w:space="0" w:color="auto"/>
        <w:right w:val="none" w:sz="0" w:space="0" w:color="auto"/>
      </w:divBdr>
    </w:div>
    <w:div w:id="549996837">
      <w:marLeft w:val="0"/>
      <w:marRight w:val="0"/>
      <w:marTop w:val="0"/>
      <w:marBottom w:val="0"/>
      <w:divBdr>
        <w:top w:val="none" w:sz="0" w:space="0" w:color="auto"/>
        <w:left w:val="none" w:sz="0" w:space="0" w:color="auto"/>
        <w:bottom w:val="none" w:sz="0" w:space="0" w:color="auto"/>
        <w:right w:val="none" w:sz="0" w:space="0" w:color="auto"/>
      </w:divBdr>
    </w:div>
    <w:div w:id="549996838">
      <w:marLeft w:val="0"/>
      <w:marRight w:val="0"/>
      <w:marTop w:val="0"/>
      <w:marBottom w:val="0"/>
      <w:divBdr>
        <w:top w:val="none" w:sz="0" w:space="0" w:color="auto"/>
        <w:left w:val="none" w:sz="0" w:space="0" w:color="auto"/>
        <w:bottom w:val="none" w:sz="0" w:space="0" w:color="auto"/>
        <w:right w:val="none" w:sz="0" w:space="0" w:color="auto"/>
      </w:divBdr>
    </w:div>
    <w:div w:id="549996839">
      <w:marLeft w:val="0"/>
      <w:marRight w:val="0"/>
      <w:marTop w:val="0"/>
      <w:marBottom w:val="0"/>
      <w:divBdr>
        <w:top w:val="none" w:sz="0" w:space="0" w:color="auto"/>
        <w:left w:val="none" w:sz="0" w:space="0" w:color="auto"/>
        <w:bottom w:val="none" w:sz="0" w:space="0" w:color="auto"/>
        <w:right w:val="none" w:sz="0" w:space="0" w:color="auto"/>
      </w:divBdr>
    </w:div>
    <w:div w:id="549996840">
      <w:marLeft w:val="0"/>
      <w:marRight w:val="0"/>
      <w:marTop w:val="0"/>
      <w:marBottom w:val="0"/>
      <w:divBdr>
        <w:top w:val="none" w:sz="0" w:space="0" w:color="auto"/>
        <w:left w:val="none" w:sz="0" w:space="0" w:color="auto"/>
        <w:bottom w:val="none" w:sz="0" w:space="0" w:color="auto"/>
        <w:right w:val="none" w:sz="0" w:space="0" w:color="auto"/>
      </w:divBdr>
    </w:div>
    <w:div w:id="549996841">
      <w:marLeft w:val="0"/>
      <w:marRight w:val="0"/>
      <w:marTop w:val="0"/>
      <w:marBottom w:val="0"/>
      <w:divBdr>
        <w:top w:val="none" w:sz="0" w:space="0" w:color="auto"/>
        <w:left w:val="none" w:sz="0" w:space="0" w:color="auto"/>
        <w:bottom w:val="none" w:sz="0" w:space="0" w:color="auto"/>
        <w:right w:val="none" w:sz="0" w:space="0" w:color="auto"/>
      </w:divBdr>
    </w:div>
    <w:div w:id="549996842">
      <w:marLeft w:val="0"/>
      <w:marRight w:val="0"/>
      <w:marTop w:val="0"/>
      <w:marBottom w:val="0"/>
      <w:divBdr>
        <w:top w:val="none" w:sz="0" w:space="0" w:color="auto"/>
        <w:left w:val="none" w:sz="0" w:space="0" w:color="auto"/>
        <w:bottom w:val="none" w:sz="0" w:space="0" w:color="auto"/>
        <w:right w:val="none" w:sz="0" w:space="0" w:color="auto"/>
      </w:divBdr>
    </w:div>
    <w:div w:id="549996843">
      <w:marLeft w:val="0"/>
      <w:marRight w:val="0"/>
      <w:marTop w:val="0"/>
      <w:marBottom w:val="0"/>
      <w:divBdr>
        <w:top w:val="none" w:sz="0" w:space="0" w:color="auto"/>
        <w:left w:val="none" w:sz="0" w:space="0" w:color="auto"/>
        <w:bottom w:val="none" w:sz="0" w:space="0" w:color="auto"/>
        <w:right w:val="none" w:sz="0" w:space="0" w:color="auto"/>
      </w:divBdr>
    </w:div>
    <w:div w:id="549996844">
      <w:marLeft w:val="0"/>
      <w:marRight w:val="0"/>
      <w:marTop w:val="0"/>
      <w:marBottom w:val="0"/>
      <w:divBdr>
        <w:top w:val="none" w:sz="0" w:space="0" w:color="auto"/>
        <w:left w:val="none" w:sz="0" w:space="0" w:color="auto"/>
        <w:bottom w:val="none" w:sz="0" w:space="0" w:color="auto"/>
        <w:right w:val="none" w:sz="0" w:space="0" w:color="auto"/>
      </w:divBdr>
    </w:div>
    <w:div w:id="549996845">
      <w:marLeft w:val="0"/>
      <w:marRight w:val="0"/>
      <w:marTop w:val="0"/>
      <w:marBottom w:val="0"/>
      <w:divBdr>
        <w:top w:val="none" w:sz="0" w:space="0" w:color="auto"/>
        <w:left w:val="none" w:sz="0" w:space="0" w:color="auto"/>
        <w:bottom w:val="none" w:sz="0" w:space="0" w:color="auto"/>
        <w:right w:val="none" w:sz="0" w:space="0" w:color="auto"/>
      </w:divBdr>
    </w:div>
    <w:div w:id="549996846">
      <w:marLeft w:val="0"/>
      <w:marRight w:val="0"/>
      <w:marTop w:val="0"/>
      <w:marBottom w:val="0"/>
      <w:divBdr>
        <w:top w:val="none" w:sz="0" w:space="0" w:color="auto"/>
        <w:left w:val="none" w:sz="0" w:space="0" w:color="auto"/>
        <w:bottom w:val="none" w:sz="0" w:space="0" w:color="auto"/>
        <w:right w:val="none" w:sz="0" w:space="0" w:color="auto"/>
      </w:divBdr>
    </w:div>
    <w:div w:id="549996847">
      <w:marLeft w:val="0"/>
      <w:marRight w:val="0"/>
      <w:marTop w:val="0"/>
      <w:marBottom w:val="0"/>
      <w:divBdr>
        <w:top w:val="none" w:sz="0" w:space="0" w:color="auto"/>
        <w:left w:val="none" w:sz="0" w:space="0" w:color="auto"/>
        <w:bottom w:val="none" w:sz="0" w:space="0" w:color="auto"/>
        <w:right w:val="none" w:sz="0" w:space="0" w:color="auto"/>
      </w:divBdr>
    </w:div>
    <w:div w:id="549996848">
      <w:marLeft w:val="0"/>
      <w:marRight w:val="0"/>
      <w:marTop w:val="0"/>
      <w:marBottom w:val="0"/>
      <w:divBdr>
        <w:top w:val="none" w:sz="0" w:space="0" w:color="auto"/>
        <w:left w:val="none" w:sz="0" w:space="0" w:color="auto"/>
        <w:bottom w:val="none" w:sz="0" w:space="0" w:color="auto"/>
        <w:right w:val="none" w:sz="0" w:space="0" w:color="auto"/>
      </w:divBdr>
    </w:div>
    <w:div w:id="549996849">
      <w:marLeft w:val="0"/>
      <w:marRight w:val="0"/>
      <w:marTop w:val="0"/>
      <w:marBottom w:val="0"/>
      <w:divBdr>
        <w:top w:val="none" w:sz="0" w:space="0" w:color="auto"/>
        <w:left w:val="none" w:sz="0" w:space="0" w:color="auto"/>
        <w:bottom w:val="none" w:sz="0" w:space="0" w:color="auto"/>
        <w:right w:val="none" w:sz="0" w:space="0" w:color="auto"/>
      </w:divBdr>
    </w:div>
    <w:div w:id="549996850">
      <w:marLeft w:val="0"/>
      <w:marRight w:val="0"/>
      <w:marTop w:val="0"/>
      <w:marBottom w:val="0"/>
      <w:divBdr>
        <w:top w:val="none" w:sz="0" w:space="0" w:color="auto"/>
        <w:left w:val="none" w:sz="0" w:space="0" w:color="auto"/>
        <w:bottom w:val="none" w:sz="0" w:space="0" w:color="auto"/>
        <w:right w:val="none" w:sz="0" w:space="0" w:color="auto"/>
      </w:divBdr>
    </w:div>
    <w:div w:id="659163777">
      <w:bodyDiv w:val="1"/>
      <w:marLeft w:val="0"/>
      <w:marRight w:val="0"/>
      <w:marTop w:val="0"/>
      <w:marBottom w:val="0"/>
      <w:divBdr>
        <w:top w:val="none" w:sz="0" w:space="0" w:color="auto"/>
        <w:left w:val="none" w:sz="0" w:space="0" w:color="auto"/>
        <w:bottom w:val="none" w:sz="0" w:space="0" w:color="auto"/>
        <w:right w:val="none" w:sz="0" w:space="0" w:color="auto"/>
      </w:divBdr>
    </w:div>
    <w:div w:id="697386919">
      <w:bodyDiv w:val="1"/>
      <w:marLeft w:val="0"/>
      <w:marRight w:val="0"/>
      <w:marTop w:val="0"/>
      <w:marBottom w:val="0"/>
      <w:divBdr>
        <w:top w:val="none" w:sz="0" w:space="0" w:color="auto"/>
        <w:left w:val="none" w:sz="0" w:space="0" w:color="auto"/>
        <w:bottom w:val="none" w:sz="0" w:space="0" w:color="auto"/>
        <w:right w:val="none" w:sz="0" w:space="0" w:color="auto"/>
      </w:divBdr>
    </w:div>
    <w:div w:id="726147765">
      <w:bodyDiv w:val="1"/>
      <w:marLeft w:val="0"/>
      <w:marRight w:val="0"/>
      <w:marTop w:val="0"/>
      <w:marBottom w:val="0"/>
      <w:divBdr>
        <w:top w:val="none" w:sz="0" w:space="0" w:color="auto"/>
        <w:left w:val="none" w:sz="0" w:space="0" w:color="auto"/>
        <w:bottom w:val="none" w:sz="0" w:space="0" w:color="auto"/>
        <w:right w:val="none" w:sz="0" w:space="0" w:color="auto"/>
      </w:divBdr>
    </w:div>
    <w:div w:id="751119047">
      <w:bodyDiv w:val="1"/>
      <w:marLeft w:val="0"/>
      <w:marRight w:val="0"/>
      <w:marTop w:val="0"/>
      <w:marBottom w:val="0"/>
      <w:divBdr>
        <w:top w:val="none" w:sz="0" w:space="0" w:color="auto"/>
        <w:left w:val="none" w:sz="0" w:space="0" w:color="auto"/>
        <w:bottom w:val="none" w:sz="0" w:space="0" w:color="auto"/>
        <w:right w:val="none" w:sz="0" w:space="0" w:color="auto"/>
      </w:divBdr>
    </w:div>
    <w:div w:id="956986569">
      <w:bodyDiv w:val="1"/>
      <w:marLeft w:val="0"/>
      <w:marRight w:val="0"/>
      <w:marTop w:val="0"/>
      <w:marBottom w:val="0"/>
      <w:divBdr>
        <w:top w:val="none" w:sz="0" w:space="0" w:color="auto"/>
        <w:left w:val="none" w:sz="0" w:space="0" w:color="auto"/>
        <w:bottom w:val="none" w:sz="0" w:space="0" w:color="auto"/>
        <w:right w:val="none" w:sz="0" w:space="0" w:color="auto"/>
      </w:divBdr>
    </w:div>
    <w:div w:id="1026904431">
      <w:bodyDiv w:val="1"/>
      <w:marLeft w:val="0"/>
      <w:marRight w:val="0"/>
      <w:marTop w:val="0"/>
      <w:marBottom w:val="0"/>
      <w:divBdr>
        <w:top w:val="none" w:sz="0" w:space="0" w:color="auto"/>
        <w:left w:val="none" w:sz="0" w:space="0" w:color="auto"/>
        <w:bottom w:val="none" w:sz="0" w:space="0" w:color="auto"/>
        <w:right w:val="none" w:sz="0" w:space="0" w:color="auto"/>
      </w:divBdr>
    </w:div>
    <w:div w:id="1046445668">
      <w:bodyDiv w:val="1"/>
      <w:marLeft w:val="0"/>
      <w:marRight w:val="0"/>
      <w:marTop w:val="0"/>
      <w:marBottom w:val="0"/>
      <w:divBdr>
        <w:top w:val="none" w:sz="0" w:space="0" w:color="auto"/>
        <w:left w:val="none" w:sz="0" w:space="0" w:color="auto"/>
        <w:bottom w:val="none" w:sz="0" w:space="0" w:color="auto"/>
        <w:right w:val="none" w:sz="0" w:space="0" w:color="auto"/>
      </w:divBdr>
    </w:div>
    <w:div w:id="1387950071">
      <w:bodyDiv w:val="1"/>
      <w:marLeft w:val="0"/>
      <w:marRight w:val="0"/>
      <w:marTop w:val="0"/>
      <w:marBottom w:val="0"/>
      <w:divBdr>
        <w:top w:val="none" w:sz="0" w:space="0" w:color="auto"/>
        <w:left w:val="none" w:sz="0" w:space="0" w:color="auto"/>
        <w:bottom w:val="none" w:sz="0" w:space="0" w:color="auto"/>
        <w:right w:val="none" w:sz="0" w:space="0" w:color="auto"/>
      </w:divBdr>
    </w:div>
    <w:div w:id="1713266361">
      <w:bodyDiv w:val="1"/>
      <w:marLeft w:val="0"/>
      <w:marRight w:val="0"/>
      <w:marTop w:val="0"/>
      <w:marBottom w:val="0"/>
      <w:divBdr>
        <w:top w:val="none" w:sz="0" w:space="0" w:color="auto"/>
        <w:left w:val="none" w:sz="0" w:space="0" w:color="auto"/>
        <w:bottom w:val="none" w:sz="0" w:space="0" w:color="auto"/>
        <w:right w:val="none" w:sz="0" w:space="0" w:color="auto"/>
      </w:divBdr>
    </w:div>
    <w:div w:id="1754204340">
      <w:bodyDiv w:val="1"/>
      <w:marLeft w:val="0"/>
      <w:marRight w:val="0"/>
      <w:marTop w:val="0"/>
      <w:marBottom w:val="0"/>
      <w:divBdr>
        <w:top w:val="none" w:sz="0" w:space="0" w:color="auto"/>
        <w:left w:val="none" w:sz="0" w:space="0" w:color="auto"/>
        <w:bottom w:val="none" w:sz="0" w:space="0" w:color="auto"/>
        <w:right w:val="none" w:sz="0" w:space="0" w:color="auto"/>
      </w:divBdr>
    </w:div>
    <w:div w:id="1798402894">
      <w:bodyDiv w:val="1"/>
      <w:marLeft w:val="0"/>
      <w:marRight w:val="0"/>
      <w:marTop w:val="0"/>
      <w:marBottom w:val="0"/>
      <w:divBdr>
        <w:top w:val="none" w:sz="0" w:space="0" w:color="auto"/>
        <w:left w:val="none" w:sz="0" w:space="0" w:color="auto"/>
        <w:bottom w:val="none" w:sz="0" w:space="0" w:color="auto"/>
        <w:right w:val="none" w:sz="0" w:space="0" w:color="auto"/>
      </w:divBdr>
    </w:div>
    <w:div w:id="2010593684">
      <w:bodyDiv w:val="1"/>
      <w:marLeft w:val="0"/>
      <w:marRight w:val="0"/>
      <w:marTop w:val="0"/>
      <w:marBottom w:val="0"/>
      <w:divBdr>
        <w:top w:val="none" w:sz="0" w:space="0" w:color="auto"/>
        <w:left w:val="none" w:sz="0" w:space="0" w:color="auto"/>
        <w:bottom w:val="none" w:sz="0" w:space="0" w:color="auto"/>
        <w:right w:val="none" w:sz="0" w:space="0" w:color="auto"/>
      </w:divBdr>
    </w:div>
    <w:div w:id="2036078132">
      <w:bodyDiv w:val="1"/>
      <w:marLeft w:val="0"/>
      <w:marRight w:val="0"/>
      <w:marTop w:val="0"/>
      <w:marBottom w:val="0"/>
      <w:divBdr>
        <w:top w:val="none" w:sz="0" w:space="0" w:color="auto"/>
        <w:left w:val="none" w:sz="0" w:space="0" w:color="auto"/>
        <w:bottom w:val="none" w:sz="0" w:space="0" w:color="auto"/>
        <w:right w:val="none" w:sz="0" w:space="0" w:color="auto"/>
      </w:divBdr>
    </w:div>
    <w:div w:id="208287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AD7F5-F6C1-4E1C-BB42-767BE4566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31</Pages>
  <Words>10475</Words>
  <Characters>59714</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ДОГОВОР № _____</vt:lpstr>
    </vt:vector>
  </TitlesOfParts>
  <Company>BELGEN</Company>
  <LinksUpToDate>false</LinksUpToDate>
  <CharactersWithSpaces>70049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creator>Pavlenko_AV</dc:creator>
  <cp:lastModifiedBy>Черноиванов Евгений Александрович</cp:lastModifiedBy>
  <cp:revision>17</cp:revision>
  <cp:lastPrinted>2011-07-25T06:44:00Z</cp:lastPrinted>
  <dcterms:created xsi:type="dcterms:W3CDTF">2013-03-26T12:50:00Z</dcterms:created>
  <dcterms:modified xsi:type="dcterms:W3CDTF">2013-09-11T11:43:00Z</dcterms:modified>
</cp:coreProperties>
</file>